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80" w:rightFromText="180" w:vertAnchor="page" w:horzAnchor="margin" w:tblpXSpec="center" w:tblpY="176"/>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63527D" w:rsidRPr="00C55CFD" w14:paraId="666A0094" w14:textId="77777777" w:rsidTr="0063527D">
        <w:trPr>
          <w:trHeight w:hRule="exact" w:val="2948"/>
        </w:trPr>
        <w:tc>
          <w:tcPr>
            <w:tcW w:w="11186" w:type="dxa"/>
            <w:vAlign w:val="center"/>
          </w:tcPr>
          <w:p w14:paraId="5A81CA4E" w14:textId="77777777" w:rsidR="0063527D" w:rsidRPr="00ED2A8D" w:rsidRDefault="0063527D" w:rsidP="0063527D">
            <w:pPr>
              <w:pStyle w:val="Sidehoved"/>
              <w:jc w:val="right"/>
            </w:pPr>
            <w:r w:rsidRPr="00442889">
              <w:rPr>
                <w:noProof/>
                <w:lang w:val="da-DK" w:eastAsia="da-DK"/>
              </w:rPr>
              <w:drawing>
                <wp:anchor distT="0" distB="0" distL="114300" distR="114300" simplePos="0" relativeHeight="251662848" behindDoc="1" locked="0" layoutInCell="1" allowOverlap="1" wp14:anchorId="0BA5232F" wp14:editId="5943676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3AF7CA" w14:textId="77777777" w:rsidR="0063527D" w:rsidRDefault="0063527D" w:rsidP="0063527D">
            <w:pPr>
              <w:pStyle w:val="Sidehoved"/>
              <w:jc w:val="right"/>
            </w:pPr>
          </w:p>
          <w:p w14:paraId="3140D7FA" w14:textId="77777777" w:rsidR="0063527D" w:rsidRDefault="0063527D" w:rsidP="0063527D">
            <w:pPr>
              <w:pStyle w:val="Sidehoved"/>
            </w:pPr>
          </w:p>
          <w:p w14:paraId="1FAA5243" w14:textId="77777777" w:rsidR="0063527D" w:rsidRDefault="0063527D" w:rsidP="0063527D">
            <w:pPr>
              <w:pStyle w:val="Sidehoved"/>
            </w:pPr>
          </w:p>
          <w:p w14:paraId="64228FE8" w14:textId="77777777" w:rsidR="0063527D" w:rsidRPr="00ED2A8D" w:rsidRDefault="0063527D" w:rsidP="0063527D">
            <w:pPr>
              <w:pStyle w:val="Sidehoved"/>
            </w:pPr>
          </w:p>
          <w:p w14:paraId="1CF7A0A2" w14:textId="77777777" w:rsidR="0063527D" w:rsidRPr="00ED2A8D" w:rsidRDefault="0063527D" w:rsidP="0063527D">
            <w:pPr>
              <w:pStyle w:val="Sidehoved"/>
              <w:spacing w:line="360" w:lineRule="exact"/>
            </w:pPr>
          </w:p>
          <w:p w14:paraId="62DA2929" w14:textId="77777777" w:rsidR="0063527D" w:rsidRPr="00C55CFD" w:rsidRDefault="0063527D" w:rsidP="0063527D">
            <w:pPr>
              <w:pStyle w:val="Documenttype"/>
              <w:jc w:val="both"/>
            </w:pPr>
          </w:p>
        </w:tc>
      </w:tr>
    </w:tbl>
    <w:p w14:paraId="68CAB611" w14:textId="686BFAAF" w:rsidR="008972C3" w:rsidRPr="00C55CFD" w:rsidRDefault="00BC6ED6" w:rsidP="009B2D7D">
      <w:pPr>
        <w:jc w:val="both"/>
      </w:pPr>
      <w:r>
        <w:rPr>
          <w:noProof/>
          <w:lang w:val="da-DK" w:eastAsia="da-DK"/>
        </w:rPr>
        <w:drawing>
          <wp:anchor distT="0" distB="0" distL="114300" distR="114300" simplePos="0" relativeHeight="251656704"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9202B79"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06EC47F9"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proofErr w:type="gramStart"/>
      <w:r w:rsidR="00BE6A05">
        <w:rPr>
          <w:bCs/>
        </w:rPr>
        <w:t>)</w:t>
      </w:r>
      <w:ins w:id="1" w:author="Jakob Bang" w:date="2019-04-03T09:24:00Z">
        <w:r w:rsidR="00A30A9E">
          <w:rPr>
            <w:bCs/>
          </w:rPr>
          <w:t>_</w:t>
        </w:r>
        <w:proofErr w:type="gramEnd"/>
        <w:r w:rsidR="00A30A9E">
          <w:rPr>
            <w:bCs/>
          </w:rPr>
          <w:t>ARM9 working document</w:t>
        </w:r>
      </w:ins>
    </w:p>
    <w:p w14:paraId="3191E0D8" w14:textId="37F58446" w:rsidR="00FA656F" w:rsidRDefault="00FA656F" w:rsidP="00A05463">
      <w:pPr>
        <w:pStyle w:val="Documentname"/>
        <w:rPr>
          <w:ins w:id="2"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1BFB919C" w:rsidR="004B7492" w:rsidRDefault="00FA0508" w:rsidP="009B2D7D">
      <w:pPr>
        <w:jc w:val="both"/>
        <w:rPr>
          <w:ins w:id="3" w:author="Jakob Bang" w:date="2019-04-04T11:51:00Z"/>
          <w:sz w:val="24"/>
          <w:szCs w:val="24"/>
        </w:rPr>
      </w:pPr>
      <w:ins w:id="4" w:author="Jakob Bang" w:date="2019-04-04T11:51:00Z">
        <w:r w:rsidRPr="00FA0508">
          <w:rPr>
            <w:sz w:val="24"/>
            <w:szCs w:val="24"/>
            <w:rPrChange w:id="5" w:author="Jakob Bang" w:date="2019-04-04T11:51:00Z">
              <w:rPr/>
            </w:rPrChange>
          </w:rPr>
          <w:t>Headlines for ARM10</w:t>
        </w:r>
        <w:r>
          <w:rPr>
            <w:sz w:val="24"/>
            <w:szCs w:val="24"/>
          </w:rPr>
          <w:t>:</w:t>
        </w:r>
      </w:ins>
    </w:p>
    <w:p w14:paraId="1D0DC5F2" w14:textId="7AF40CA9" w:rsidR="00FA0508" w:rsidRDefault="00FA0508" w:rsidP="00FA0508">
      <w:pPr>
        <w:pStyle w:val="Listeafsnit"/>
        <w:numPr>
          <w:ilvl w:val="0"/>
          <w:numId w:val="34"/>
        </w:numPr>
        <w:jc w:val="both"/>
        <w:rPr>
          <w:ins w:id="6" w:author="Jakob Bang" w:date="2019-04-04T11:53:00Z"/>
        </w:rPr>
        <w:pPrChange w:id="7" w:author="Jakob Bang" w:date="2019-04-04T11:53:00Z">
          <w:pPr>
            <w:jc w:val="both"/>
          </w:pPr>
        </w:pPrChange>
      </w:pPr>
      <w:ins w:id="8" w:author="Jakob Bang" w:date="2019-04-04T11:52:00Z">
        <w:r w:rsidRPr="00FA0508">
          <w:t xml:space="preserve">Is the structure </w:t>
        </w:r>
      </w:ins>
      <w:ins w:id="9" w:author="Jakob Bang" w:date="2019-04-04T11:53:00Z">
        <w:r w:rsidRPr="00FA0508">
          <w:t xml:space="preserve">and annexes </w:t>
        </w:r>
      </w:ins>
      <w:proofErr w:type="gramStart"/>
      <w:ins w:id="10" w:author="Jakob Bang" w:date="2019-04-04T11:52:00Z">
        <w:r w:rsidRPr="00FA0508">
          <w:t>ok</w:t>
        </w:r>
      </w:ins>
      <w:ins w:id="11" w:author="Jakob Bang" w:date="2019-04-04T11:53:00Z">
        <w:r w:rsidRPr="00FA0508">
          <w:t xml:space="preserve"> ?</w:t>
        </w:r>
        <w:proofErr w:type="gramEnd"/>
      </w:ins>
    </w:p>
    <w:p w14:paraId="7F96A002" w14:textId="54D9E507" w:rsidR="00FA0508" w:rsidRDefault="00FA0508" w:rsidP="00FA0508">
      <w:pPr>
        <w:pStyle w:val="Listeafsnit"/>
        <w:numPr>
          <w:ilvl w:val="0"/>
          <w:numId w:val="34"/>
        </w:numPr>
        <w:jc w:val="both"/>
        <w:rPr>
          <w:ins w:id="12" w:author="Jakob Bang" w:date="2019-04-04T11:54:00Z"/>
        </w:rPr>
        <w:pPrChange w:id="13" w:author="Jakob Bang" w:date="2019-04-04T11:53:00Z">
          <w:pPr>
            <w:jc w:val="both"/>
          </w:pPr>
        </w:pPrChange>
      </w:pPr>
      <w:ins w:id="14" w:author="Jakob Bang" w:date="2019-04-04T11:53:00Z">
        <w:r>
          <w:t>Rewrite the “Introduction</w:t>
        </w:r>
      </w:ins>
      <w:ins w:id="15" w:author="Jakob Bang" w:date="2019-04-04T11:54:00Z">
        <w:r>
          <w:t>”</w:t>
        </w:r>
      </w:ins>
    </w:p>
    <w:p w14:paraId="46341CED" w14:textId="62090C85" w:rsidR="00FA0508" w:rsidRDefault="00FA0508" w:rsidP="00FA0508">
      <w:pPr>
        <w:pStyle w:val="Listeafsnit"/>
        <w:numPr>
          <w:ilvl w:val="0"/>
          <w:numId w:val="34"/>
        </w:numPr>
        <w:jc w:val="both"/>
        <w:rPr>
          <w:ins w:id="16" w:author="Jakob Bang" w:date="2019-04-04T11:55:00Z"/>
        </w:rPr>
        <w:pPrChange w:id="17" w:author="Jakob Bang" w:date="2019-04-04T11:53:00Z">
          <w:pPr>
            <w:jc w:val="both"/>
          </w:pPr>
        </w:pPrChange>
      </w:pPr>
      <w:ins w:id="18" w:author="Jakob Bang" w:date="2019-04-04T11:54:00Z">
        <w:r>
          <w:t>Do we need “Background”</w:t>
        </w:r>
      </w:ins>
    </w:p>
    <w:p w14:paraId="10322AD4" w14:textId="0F6DD6B5" w:rsidR="00FA0508" w:rsidRDefault="00FA0508" w:rsidP="00FA0508">
      <w:pPr>
        <w:pStyle w:val="Listeafsnit"/>
        <w:numPr>
          <w:ilvl w:val="0"/>
          <w:numId w:val="34"/>
        </w:numPr>
        <w:jc w:val="both"/>
        <w:rPr>
          <w:ins w:id="19" w:author="Jakob Bang" w:date="2019-04-04T11:56:00Z"/>
        </w:rPr>
        <w:pPrChange w:id="20" w:author="Jakob Bang" w:date="2019-04-04T11:53:00Z">
          <w:pPr>
            <w:jc w:val="both"/>
          </w:pPr>
        </w:pPrChange>
      </w:pPr>
      <w:ins w:id="21" w:author="Jakob Bang" w:date="2019-04-04T11:55:00Z">
        <w:r>
          <w:t>“P</w:t>
        </w:r>
        <w:r w:rsidRPr="00FA0508">
          <w:t>robability (or likelihood</w:t>
        </w:r>
        <w:r>
          <w:t>) etc.</w:t>
        </w:r>
      </w:ins>
      <w:ins w:id="22" w:author="Jakob Bang" w:date="2019-04-04T11:56:00Z">
        <w:r>
          <w:t>”</w:t>
        </w:r>
      </w:ins>
      <w:ins w:id="23" w:author="Jakob Bang" w:date="2019-04-04T11:55:00Z">
        <w:r>
          <w:t xml:space="preserve"> must be </w:t>
        </w:r>
      </w:ins>
      <w:ins w:id="24" w:author="Jakob Bang" w:date="2019-04-04T11:56:00Z">
        <w:r>
          <w:t>aligned</w:t>
        </w:r>
      </w:ins>
      <w:ins w:id="25" w:author="Jakob Bang" w:date="2019-04-04T11:55:00Z">
        <w:r>
          <w:t xml:space="preserve"> </w:t>
        </w:r>
      </w:ins>
      <w:ins w:id="26" w:author="Jakob Bang" w:date="2019-04-04T11:56:00Z">
        <w:r>
          <w:t>with G1018</w:t>
        </w:r>
      </w:ins>
    </w:p>
    <w:p w14:paraId="03D2A2C4" w14:textId="423070AE" w:rsidR="00FA0508" w:rsidRDefault="00FA0508" w:rsidP="00FA0508">
      <w:pPr>
        <w:pStyle w:val="Listeafsnit"/>
        <w:numPr>
          <w:ilvl w:val="0"/>
          <w:numId w:val="34"/>
        </w:numPr>
        <w:jc w:val="both"/>
        <w:rPr>
          <w:ins w:id="27" w:author="Jakob Bang" w:date="2019-04-04T12:00:00Z"/>
        </w:rPr>
        <w:pPrChange w:id="28" w:author="Jakob Bang" w:date="2019-04-04T11:53:00Z">
          <w:pPr>
            <w:jc w:val="both"/>
          </w:pPr>
        </w:pPrChange>
      </w:pPr>
      <w:ins w:id="29" w:author="Jakob Bang" w:date="2019-04-04T11:58:00Z">
        <w:r w:rsidRPr="00FA0508">
          <w:t xml:space="preserve">The SIRA risk assessment process </w:t>
        </w:r>
      </w:ins>
      <w:ins w:id="30" w:author="Jakob Bang" w:date="2019-04-04T11:59:00Z">
        <w:r>
          <w:t xml:space="preserve">steps </w:t>
        </w:r>
      </w:ins>
      <w:ins w:id="31" w:author="Jakob Bang" w:date="2019-04-04T11:58:00Z">
        <w:r>
          <w:t>must be</w:t>
        </w:r>
        <w:r w:rsidRPr="00FA0508">
          <w:t xml:space="preserve"> </w:t>
        </w:r>
        <w:r>
          <w:t>aligned</w:t>
        </w:r>
        <w:r w:rsidRPr="00FA0508">
          <w:t xml:space="preserve"> </w:t>
        </w:r>
      </w:ins>
      <w:ins w:id="32" w:author="Jakob Bang" w:date="2019-04-04T11:59:00Z">
        <w:r>
          <w:t>with</w:t>
        </w:r>
      </w:ins>
      <w:ins w:id="33" w:author="Jakob Bang" w:date="2019-04-04T11:58:00Z">
        <w:r w:rsidRPr="00FA0508">
          <w:t xml:space="preserve"> </w:t>
        </w:r>
        <w:r>
          <w:t>G1018</w:t>
        </w:r>
      </w:ins>
    </w:p>
    <w:p w14:paraId="575FA511" w14:textId="7C43872D" w:rsidR="00756E99" w:rsidRDefault="00756E99" w:rsidP="00FA0508">
      <w:pPr>
        <w:pStyle w:val="Listeafsnit"/>
        <w:numPr>
          <w:ilvl w:val="0"/>
          <w:numId w:val="34"/>
        </w:numPr>
        <w:jc w:val="both"/>
        <w:rPr>
          <w:ins w:id="34" w:author="Jakob Bang" w:date="2019-04-04T12:01:00Z"/>
        </w:rPr>
        <w:pPrChange w:id="35" w:author="Jakob Bang" w:date="2019-04-04T11:53:00Z">
          <w:pPr>
            <w:jc w:val="both"/>
          </w:pPr>
        </w:pPrChange>
      </w:pPr>
      <w:ins w:id="36" w:author="Jakob Bang" w:date="2019-04-04T12:00:00Z">
        <w:r>
          <w:t>The text from the AMSA document must be merged into the guideline</w:t>
        </w:r>
      </w:ins>
    </w:p>
    <w:p w14:paraId="45A5CC8C" w14:textId="46BB82CC" w:rsidR="00756E99" w:rsidRDefault="00756E99" w:rsidP="00FA0508">
      <w:pPr>
        <w:pStyle w:val="Listeafsnit"/>
        <w:numPr>
          <w:ilvl w:val="0"/>
          <w:numId w:val="34"/>
        </w:numPr>
        <w:jc w:val="both"/>
        <w:rPr>
          <w:ins w:id="37" w:author="Jakob Bang" w:date="2019-04-04T12:02:00Z"/>
        </w:rPr>
        <w:pPrChange w:id="38" w:author="Jakob Bang" w:date="2019-04-04T11:53:00Z">
          <w:pPr>
            <w:jc w:val="both"/>
          </w:pPr>
        </w:pPrChange>
      </w:pPr>
      <w:ins w:id="39" w:author="Jakob Bang" w:date="2019-04-04T12:01:00Z">
        <w:r>
          <w:t xml:space="preserve">Improve the zone definition and figure </w:t>
        </w:r>
      </w:ins>
    </w:p>
    <w:p w14:paraId="51F68C3D" w14:textId="6D1FF98E" w:rsidR="00756E99" w:rsidRPr="00756E99" w:rsidRDefault="00756E99" w:rsidP="00756E99">
      <w:pPr>
        <w:pStyle w:val="Listeafsnit"/>
        <w:numPr>
          <w:ilvl w:val="0"/>
          <w:numId w:val="34"/>
        </w:numPr>
        <w:rPr>
          <w:ins w:id="40" w:author="Jakob Bang" w:date="2019-04-04T12:02:00Z"/>
        </w:rPr>
      </w:pPr>
      <w:ins w:id="41" w:author="Jakob Bang" w:date="2019-04-04T12:02:00Z">
        <w:r>
          <w:t>S</w:t>
        </w:r>
        <w:r w:rsidRPr="00756E99">
          <w:t>election of zones</w:t>
        </w:r>
        <w:r>
          <w:t>: combine and merged for MSA text</w:t>
        </w:r>
      </w:ins>
    </w:p>
    <w:p w14:paraId="229598B0" w14:textId="33561E7D" w:rsidR="00756E99" w:rsidRDefault="00756E99" w:rsidP="00BD4417">
      <w:pPr>
        <w:pStyle w:val="Listeafsnit"/>
        <w:numPr>
          <w:ilvl w:val="0"/>
          <w:numId w:val="34"/>
        </w:numPr>
        <w:jc w:val="both"/>
        <w:rPr>
          <w:ins w:id="42" w:author="Jakob Bang" w:date="2019-04-04T12:06:00Z"/>
        </w:rPr>
        <w:pPrChange w:id="43" w:author="Jakob Bang" w:date="2019-04-04T11:53:00Z">
          <w:pPr>
            <w:jc w:val="both"/>
          </w:pPr>
        </w:pPrChange>
      </w:pPr>
      <w:ins w:id="44" w:author="Jakob Bang" w:date="2019-04-04T12:04:00Z">
        <w:r>
          <w:t>Extend the last matrix with “</w:t>
        </w:r>
        <w:r>
          <w:t>Existing risk control measures</w:t>
        </w:r>
        <w:r>
          <w:t>/</w:t>
        </w:r>
        <w:r>
          <w:t>Additional risk control measures</w:t>
        </w:r>
        <w:r>
          <w:t>”</w:t>
        </w:r>
      </w:ins>
    </w:p>
    <w:p w14:paraId="09DC76C2" w14:textId="31F3F5D5" w:rsidR="00756E99" w:rsidRPr="00FA0508" w:rsidRDefault="00756E99" w:rsidP="00BD4417">
      <w:pPr>
        <w:pStyle w:val="Listeafsnit"/>
        <w:numPr>
          <w:ilvl w:val="0"/>
          <w:numId w:val="34"/>
        </w:numPr>
        <w:jc w:val="both"/>
        <w:pPrChange w:id="45" w:author="Jakob Bang" w:date="2019-04-04T11:53:00Z">
          <w:pPr>
            <w:jc w:val="both"/>
          </w:pPr>
        </w:pPrChange>
      </w:pPr>
      <w:ins w:id="46" w:author="Jakob Bang" w:date="2019-04-04T12:06:00Z">
        <w:r>
          <w:t>New annex about “Reporting”, based on the template in the AMSA Document.</w:t>
        </w:r>
      </w:ins>
      <w:bookmarkStart w:id="47" w:name="_GoBack"/>
      <w:bookmarkEnd w:id="47"/>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48" w:author="Jakob Bang" w:date="2019-04-04T11:50:00Z"/>
        </w:rPr>
      </w:pPr>
    </w:p>
    <w:p w14:paraId="457A2A68" w14:textId="0370A917" w:rsidR="00FA0508" w:rsidRDefault="00FA0508" w:rsidP="00EE6F70">
      <w:pPr>
        <w:tabs>
          <w:tab w:val="left" w:pos="2300"/>
        </w:tabs>
        <w:rPr>
          <w:ins w:id="49" w:author="Jakob Bang" w:date="2019-04-04T11:50:00Z"/>
        </w:rPr>
      </w:pPr>
    </w:p>
    <w:p w14:paraId="14139759" w14:textId="7BD26762" w:rsidR="00FA0508" w:rsidRDefault="00FA0508" w:rsidP="00EE6F70">
      <w:pPr>
        <w:tabs>
          <w:tab w:val="left" w:pos="2300"/>
        </w:tabs>
        <w:rPr>
          <w:ins w:id="50" w:author="Jakob Bang" w:date="2019-04-04T11:50:00Z"/>
        </w:rPr>
      </w:pPr>
    </w:p>
    <w:p w14:paraId="51D516C2" w14:textId="5EF48D47" w:rsidR="00FA0508" w:rsidRDefault="00FA0508" w:rsidP="00EE6F70">
      <w:pPr>
        <w:tabs>
          <w:tab w:val="left" w:pos="2300"/>
        </w:tabs>
        <w:rPr>
          <w:ins w:id="51"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10C9ECD" w14:textId="77777777" w:rsidR="00DE7712" w:rsidRPr="00DE7712" w:rsidRDefault="00DE7712">
      <w:pPr>
        <w:pStyle w:val="Indholdsfortegnelse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Indholdsfortegnelse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Indholdsfortegnelse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Indholdsfortegnelse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Indholdsfortegnelse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Indholdsfortegnelse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Indholdsfortegnelse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Indholdsfortegnelse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Indholdsfortegnelse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Indholdsfortegnelse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Indholdsfortegnelse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Indholdsfortegnelse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Indholdsfortegnelse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Indholdsfortegnelse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Indholdsfortegnelse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Indholdsfortegnelse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Indholdsfortegnelse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Listeoverfigurer"/>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FA0508">
      <w:pPr>
        <w:pStyle w:val="Listeoverfigurer"/>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FA0508">
      <w:pPr>
        <w:pStyle w:val="Listeoverfigurer"/>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FA0508">
      <w:pPr>
        <w:pStyle w:val="Listeoverfigurer"/>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Listeoverfigurer"/>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FA0508">
      <w:pPr>
        <w:pStyle w:val="Listeoverfigurer"/>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FA0508">
      <w:pPr>
        <w:pStyle w:val="Listeoverfigurer"/>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Overskrift1"/>
        <w:jc w:val="both"/>
      </w:pPr>
      <w:bookmarkStart w:id="54" w:name="_Toc499907901"/>
      <w:r w:rsidRPr="00C55CFD">
        <w:rPr>
          <w:caps w:val="0"/>
        </w:rPr>
        <w:lastRenderedPageBreak/>
        <w:t>INTRODUCTION</w:t>
      </w:r>
      <w:bookmarkEnd w:id="54"/>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rdteks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rdtekst"/>
      </w:pPr>
      <w:r w:rsidRPr="00C55CFD">
        <w:t xml:space="preserve">The assessment and management of risk is therefore fundamental to the provision of effective </w:t>
      </w:r>
      <w:r w:rsidR="00770A68">
        <w:t xml:space="preserve">marine </w:t>
      </w:r>
      <w:r w:rsidRPr="00C55CFD">
        <w:t>aids to navigation (</w:t>
      </w:r>
      <w:proofErr w:type="spellStart"/>
      <w:r w:rsidRPr="00C55CFD">
        <w:t>AtoN</w:t>
      </w:r>
      <w:proofErr w:type="spellEnd"/>
      <w:r w:rsidRPr="00C55CFD">
        <w:t>)</w:t>
      </w:r>
      <w:r w:rsidR="0064145B" w:rsidRPr="00C55CFD">
        <w:rPr>
          <w:rStyle w:val="Fodnotehenvisning"/>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dnotehenvisning"/>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dnotehenvisning"/>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dnotehenvisning"/>
        </w:rPr>
        <w:footnoteReference w:id="4"/>
      </w:r>
      <w:r w:rsidR="001E0F45" w:rsidRPr="00C55CFD">
        <w:t>.</w:t>
      </w:r>
    </w:p>
    <w:p w14:paraId="75282E05" w14:textId="630935DB" w:rsidR="000971C0" w:rsidRDefault="000971C0" w:rsidP="000971C0">
      <w:pPr>
        <w:pStyle w:val="Brdtekst"/>
        <w:rPr>
          <w:ins w:id="55" w:author="Jakob Bang" w:date="2019-04-02T16:19:00Z"/>
          <w:rFonts w:ascii="Calibri" w:hAnsi="Calibri"/>
        </w:rPr>
      </w:pPr>
      <w:ins w:id="56" w:author="Jakob Bang" w:date="2019-04-02T16:19:00Z">
        <w:r>
          <w:rPr>
            <w:rFonts w:ascii="Calibri" w:hAnsi="Calibri"/>
          </w:rPr>
          <w:t xml:space="preserve">Whilst </w:t>
        </w:r>
      </w:ins>
      <w:ins w:id="57" w:author="Jakob Bang" w:date="2019-04-02T16:20:00Z">
        <w:r>
          <w:rPr>
            <w:rFonts w:ascii="Calibri" w:hAnsi="Calibri"/>
          </w:rPr>
          <w:t>originally</w:t>
        </w:r>
      </w:ins>
      <w:ins w:id="58" w:author="Jakob Bang" w:date="2019-04-02T16:19:00Z">
        <w:r>
          <w:rPr>
            <w:rFonts w:ascii="Calibri" w:hAnsi="Calibri"/>
          </w:rPr>
          <w:t xml:space="preserve"> intended for use by developing countries, SIRA has a place of use by all competent </w:t>
        </w:r>
        <w:proofErr w:type="spellStart"/>
        <w:r>
          <w:rPr>
            <w:rFonts w:ascii="Calibri" w:hAnsi="Calibri"/>
          </w:rPr>
          <w:t>AtoN</w:t>
        </w:r>
        <w:proofErr w:type="spellEnd"/>
        <w:r>
          <w:rPr>
            <w:rFonts w:ascii="Calibri" w:hAnsi="Calibri"/>
          </w:rPr>
          <w:t xml:space="preserve"> authorities in the everyday assessment of risks associated with safe navigation. </w:t>
        </w:r>
      </w:ins>
    </w:p>
    <w:p w14:paraId="03F979F9" w14:textId="4A0E2B89" w:rsidR="00475075" w:rsidRDefault="0055640E" w:rsidP="00A05463">
      <w:pPr>
        <w:pStyle w:val="Brdteks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 xml:space="preserve">level of experience in the risk categories used by PAWSA. </w:t>
      </w:r>
      <w:ins w:id="59" w:author="Jakob Bang" w:date="2019-04-02T16:16:00Z">
        <w:r w:rsidR="000971C0">
          <w:rPr>
            <w:rFonts w:ascii="Calibri" w:hAnsi="Calibri"/>
          </w:rPr>
          <w:t xml:space="preserve">However, </w:t>
        </w:r>
        <w:r w:rsidR="000971C0" w:rsidRPr="00A30A9E">
          <w:rPr>
            <w:rFonts w:ascii="Calibri" w:hAnsi="Calibri"/>
          </w:rPr>
          <w:t>in situations where comprehensive assessment may not be necessary, SIRA provides a means of conducting a risk assessment and ensuring the results are appropriately considered and recorded for future reference</w:t>
        </w:r>
        <w:r w:rsidR="000971C0" w:rsidRPr="000971C0">
          <w:rPr>
            <w:rFonts w:ascii="Calibri" w:hAnsi="Calibri"/>
          </w:rPr>
          <w:t xml:space="preserve">.   </w:t>
        </w:r>
      </w:ins>
      <w:r w:rsidRPr="000971C0">
        <w:t>The</w:t>
      </w:r>
      <w:r w:rsidR="0072301B" w:rsidRPr="000971C0">
        <w:t>re is therefore</w:t>
      </w:r>
      <w:r w:rsidR="0072301B" w:rsidRPr="00C55CFD">
        <w:t xml:space="preserv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rdteks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Overskrift1"/>
        <w:jc w:val="both"/>
      </w:pPr>
      <w:bookmarkStart w:id="60" w:name="_Toc370973583"/>
      <w:bookmarkStart w:id="61" w:name="_Toc499907902"/>
      <w:commentRangeStart w:id="62"/>
      <w:r w:rsidRPr="00C55CFD">
        <w:rPr>
          <w:caps w:val="0"/>
        </w:rPr>
        <w:t>BACKGROUND</w:t>
      </w:r>
      <w:bookmarkEnd w:id="60"/>
      <w:bookmarkEnd w:id="61"/>
    </w:p>
    <w:commentRangeEnd w:id="62"/>
    <w:p w14:paraId="3BC55951" w14:textId="77777777" w:rsidR="004B39E5" w:rsidRPr="00C55CFD" w:rsidRDefault="000971C0" w:rsidP="009B2D7D">
      <w:pPr>
        <w:pStyle w:val="Heading1separatationline"/>
        <w:jc w:val="both"/>
      </w:pPr>
      <w:r>
        <w:rPr>
          <w:rStyle w:val="Kommentarhenvisning"/>
          <w:color w:val="auto"/>
        </w:rPr>
        <w:commentReference w:id="62"/>
      </w:r>
    </w:p>
    <w:p w14:paraId="741A872F" w14:textId="7FC4931E" w:rsidR="00DD72D8" w:rsidRPr="002654FE" w:rsidRDefault="00DF61BF" w:rsidP="00A05463">
      <w:pPr>
        <w:pStyle w:val="Brdteks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 xml:space="preserve">the </w:t>
      </w:r>
      <w:proofErr w:type="spellStart"/>
      <w:r w:rsidR="0003224F">
        <w:t>AtoN</w:t>
      </w:r>
      <w:proofErr w:type="spellEnd"/>
      <w:r w:rsidR="0003224F">
        <w:t xml:space="preserve">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w:t>
      </w:r>
      <w:proofErr w:type="spellStart"/>
      <w:r w:rsidR="0003224F">
        <w:t>AtoN</w:t>
      </w:r>
      <w:proofErr w:type="spellEnd"/>
      <w:r w:rsidR="0003224F">
        <w:t xml:space="preserve"> service provider </w:t>
      </w:r>
      <w:r w:rsidR="00790A1B">
        <w:t>in</w:t>
      </w:r>
      <w:r w:rsidR="0003224F">
        <w:t xml:space="preserve"> Bahrain in 2010. </w:t>
      </w:r>
    </w:p>
    <w:p w14:paraId="0C195FB6" w14:textId="534F440C" w:rsidR="004B39E5" w:rsidRPr="00C55CFD" w:rsidRDefault="00DD1F00" w:rsidP="009B2D7D">
      <w:pPr>
        <w:pStyle w:val="Overskrift1"/>
        <w:jc w:val="both"/>
      </w:pPr>
      <w:bookmarkStart w:id="63" w:name="_Toc370973598"/>
      <w:bookmarkStart w:id="64" w:name="_Toc499907903"/>
      <w:r w:rsidRPr="00C55CFD">
        <w:rPr>
          <w:caps w:val="0"/>
        </w:rPr>
        <w:t>PURPOSE</w:t>
      </w:r>
      <w:bookmarkEnd w:id="63"/>
      <w:bookmarkEnd w:id="64"/>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rdtekst"/>
      </w:pPr>
      <w:r w:rsidRPr="00C55CFD">
        <w:lastRenderedPageBreak/>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Overskrift1"/>
      </w:pPr>
      <w:bookmarkStart w:id="65" w:name="_Toc499907904"/>
      <w:r>
        <w:rPr>
          <w:caps w:val="0"/>
        </w:rPr>
        <w:lastRenderedPageBreak/>
        <w:t xml:space="preserve">THE </w:t>
      </w:r>
      <w:r w:rsidR="00E37F4C">
        <w:rPr>
          <w:caps w:val="0"/>
        </w:rPr>
        <w:t>SIRA</w:t>
      </w:r>
      <w:r>
        <w:rPr>
          <w:caps w:val="0"/>
        </w:rPr>
        <w:t xml:space="preserve"> PROCESS</w:t>
      </w:r>
      <w:bookmarkEnd w:id="65"/>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Overskrift2"/>
      </w:pPr>
      <w:bookmarkStart w:id="66" w:name="_Toc499907905"/>
      <w:r>
        <w:t>OVERVIEW</w:t>
      </w:r>
      <w:bookmarkEnd w:id="66"/>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rdteks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67"/>
      <w:r w:rsidR="009066B9" w:rsidRPr="002654FE">
        <w:rPr>
          <w:i/>
        </w:rPr>
        <w:t>probability</w:t>
      </w:r>
      <w:r w:rsidR="009066B9">
        <w:t xml:space="preserve"> (or likelihood</w:t>
      </w:r>
      <w:commentRangeEnd w:id="67"/>
      <w:r w:rsidR="000971C0">
        <w:rPr>
          <w:rStyle w:val="Kommentarhenvisning"/>
        </w:rPr>
        <w:commentReference w:id="67"/>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rdteks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 xml:space="preserve">risk to “As Low </w:t>
      </w:r>
      <w:proofErr w:type="gramStart"/>
      <w:r w:rsidR="00750574" w:rsidRPr="00C55CFD">
        <w:t>As</w:t>
      </w:r>
      <w:proofErr w:type="gramEnd"/>
      <w:r w:rsidR="00750574" w:rsidRPr="00C55CFD">
        <w:t xml:space="preserve">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dnotehenvisning"/>
        </w:rPr>
        <w:footnoteReference w:id="5"/>
      </w:r>
      <w:r w:rsidR="00332AE1">
        <w:t>.</w:t>
      </w:r>
    </w:p>
    <w:p w14:paraId="02669CFE" w14:textId="7C961CA9" w:rsidR="00B10C4E" w:rsidRDefault="00B10C4E" w:rsidP="00A05463">
      <w:pPr>
        <w:pStyle w:val="Brdteks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rdteks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rdteks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rdtekst"/>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eafsnit"/>
              <w:numPr>
                <w:ilvl w:val="0"/>
                <w:numId w:val="25"/>
              </w:numPr>
              <w:ind w:left="1593" w:hanging="142"/>
              <w:jc w:val="both"/>
              <w:rPr>
                <w:rFonts w:asciiTheme="majorHAnsi" w:hAnsiTheme="majorHAnsi"/>
                <w:sz w:val="18"/>
                <w:szCs w:val="22"/>
              </w:rPr>
            </w:pPr>
            <w:commentRangeStart w:id="68"/>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69"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70"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68"/>
            <w:r w:rsidR="005F43ED">
              <w:rPr>
                <w:rStyle w:val="Kommentarhenvisning"/>
              </w:rPr>
              <w:commentReference w:id="68"/>
            </w:r>
          </w:p>
        </w:tc>
        <w:tc>
          <w:tcPr>
            <w:tcW w:w="3209" w:type="dxa"/>
          </w:tcPr>
          <w:p w14:paraId="024258F1" w14:textId="77777777" w:rsidR="00C7300C" w:rsidRPr="002A4578" w:rsidRDefault="00C7300C" w:rsidP="003F4589">
            <w:pPr>
              <w:pStyle w:val="Listeafsnit"/>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eafsnit"/>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eafsnit"/>
              <w:numPr>
                <w:ilvl w:val="0"/>
                <w:numId w:val="25"/>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dnotehenvisning"/>
                <w:rFonts w:asciiTheme="majorHAnsi" w:eastAsiaTheme="minorEastAsia" w:hAnsiTheme="majorHAnsi"/>
                <w:sz w:val="18"/>
                <w:szCs w:val="22"/>
              </w:rPr>
              <w:footnoteReference w:id="6"/>
            </w:r>
          </w:p>
          <w:p w14:paraId="40D7AA0E" w14:textId="3FCDB6BE" w:rsidR="00C7300C" w:rsidRPr="00774135" w:rsidRDefault="00C7300C" w:rsidP="003F4589">
            <w:pPr>
              <w:pStyle w:val="Listeafsnit"/>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dnotehenvisning"/>
                <w:rFonts w:asciiTheme="majorHAnsi" w:eastAsiaTheme="minorEastAsia" w:hAnsiTheme="majorHAnsi"/>
                <w:sz w:val="18"/>
                <w:szCs w:val="22"/>
              </w:rPr>
              <w:footnoteReference w:id="7"/>
            </w:r>
          </w:p>
          <w:p w14:paraId="2CA3C184" w14:textId="4A1BAC2A" w:rsidR="00C7300C" w:rsidRPr="002A4578" w:rsidRDefault="00477352" w:rsidP="003F4589">
            <w:pPr>
              <w:pStyle w:val="Listeafsnit"/>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eafsnit"/>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eafsnit"/>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eafsnit"/>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71"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71"/>
    </w:p>
    <w:p w14:paraId="49237EB0" w14:textId="017FABA8" w:rsidR="006D7E2E" w:rsidRDefault="006D7E2E" w:rsidP="00A05463">
      <w:pPr>
        <w:pStyle w:val="Brdteks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rdteks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rdteks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rdtekst"/>
      </w:pPr>
      <w:commentRangeStart w:id="72"/>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72"/>
      <w:r w:rsidR="00C123BC">
        <w:rPr>
          <w:rStyle w:val="Kommentarhenvisning"/>
        </w:rPr>
        <w:commentReference w:id="72"/>
      </w:r>
    </w:p>
    <w:p w14:paraId="60ABF5F5" w14:textId="7A58F7F9" w:rsidR="006B2444" w:rsidRDefault="006B2444" w:rsidP="006B2444">
      <w:pPr>
        <w:jc w:val="center"/>
        <w:rPr>
          <w:ins w:id="73"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422E1733" w14:textId="4A21241E" w:rsidR="00C123BC" w:rsidRDefault="00E83A32" w:rsidP="006B2444">
      <w:pPr>
        <w:jc w:val="center"/>
        <w:rPr>
          <w:ins w:id="74" w:author="Jakob Bang" w:date="2019-04-02T16:46:00Z"/>
          <w:sz w:val="22"/>
        </w:rPr>
      </w:pPr>
      <w:ins w:id="75" w:author="Jakob Bang" w:date="2019-04-02T16:47:00Z">
        <w:r>
          <w:rPr>
            <w:sz w:val="22"/>
          </w:rPr>
          <w:t>FROM THE AMSA PAPER</w:t>
        </w:r>
      </w:ins>
    </w:p>
    <w:p w14:paraId="3B979F22" w14:textId="77777777" w:rsidR="00C123BC" w:rsidRPr="00C123BC" w:rsidRDefault="00C123BC">
      <w:pPr>
        <w:rPr>
          <w:ins w:id="76" w:author="Jakob Bang" w:date="2019-04-02T16:46:00Z"/>
          <w:sz w:val="22"/>
        </w:rPr>
        <w:pPrChange w:id="77" w:author="Jakob Bang" w:date="2019-04-02T16:46:00Z">
          <w:pPr>
            <w:jc w:val="center"/>
          </w:pPr>
        </w:pPrChange>
      </w:pPr>
      <w:ins w:id="78"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79" w:author="Jakob Bang" w:date="2019-04-02T16:46:00Z"/>
          <w:sz w:val="22"/>
        </w:rPr>
        <w:pPrChange w:id="80" w:author="Jakob Bang" w:date="2019-04-02T16:46:00Z">
          <w:pPr>
            <w:jc w:val="center"/>
          </w:pPr>
        </w:pPrChange>
      </w:pPr>
      <w:ins w:id="81"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82" w:author="Jakob Bang" w:date="2019-04-02T16:46:00Z"/>
          <w:sz w:val="22"/>
        </w:rPr>
        <w:pPrChange w:id="83" w:author="Jakob Bang" w:date="2019-04-02T16:46:00Z">
          <w:pPr>
            <w:jc w:val="center"/>
          </w:pPr>
        </w:pPrChange>
      </w:pPr>
      <w:ins w:id="84"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85" w:author="Jakob Bang" w:date="2019-04-02T16:46:00Z"/>
          <w:sz w:val="22"/>
        </w:rPr>
        <w:pPrChange w:id="86" w:author="Jakob Bang" w:date="2019-04-02T16:46:00Z">
          <w:pPr>
            <w:jc w:val="center"/>
          </w:pPr>
        </w:pPrChange>
      </w:pPr>
      <w:ins w:id="87"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rdtekst"/>
        <w:spacing w:after="0"/>
        <w:rPr>
          <w:ins w:id="88" w:author="Jakob Bang" w:date="2019-04-02T16:46:00Z"/>
        </w:rPr>
        <w:pPrChange w:id="89" w:author="Jakob Bang" w:date="2019-04-02T16:47:00Z">
          <w:pPr>
            <w:jc w:val="center"/>
          </w:pPr>
        </w:pPrChange>
      </w:pPr>
      <w:ins w:id="90"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91" w:author="Jakob Bang" w:date="2019-04-02T16:46:00Z"/>
          <w:sz w:val="22"/>
        </w:rPr>
        <w:pPrChange w:id="92" w:author="Jakob Bang" w:date="2019-04-02T16:46:00Z">
          <w:pPr>
            <w:jc w:val="center"/>
          </w:pPr>
        </w:pPrChange>
      </w:pPr>
      <w:ins w:id="93"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94" w:author="Jakob Bang" w:date="2019-04-02T16:46:00Z">
          <w:pPr>
            <w:jc w:val="center"/>
          </w:pPr>
        </w:pPrChange>
      </w:pPr>
      <w:ins w:id="95"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96" w:author="Jakob Bang" w:date="2019-04-02T16:46:00Z">
          <w:pPr>
            <w:pStyle w:val="Figurecaption"/>
            <w:jc w:val="center"/>
          </w:pPr>
        </w:pPrChange>
      </w:pPr>
      <w:bookmarkStart w:id="97" w:name="_Toc499908336"/>
      <w:r>
        <w:t>The Risk Assessment Process</w:t>
      </w:r>
      <w:bookmarkEnd w:id="97"/>
    </w:p>
    <w:p w14:paraId="16CBA465" w14:textId="230F17E6" w:rsidR="005060D1" w:rsidRDefault="002331D5" w:rsidP="00A05463">
      <w:pPr>
        <w:pStyle w:val="Brdtekst"/>
      </w:pPr>
      <w:r>
        <w:t>Steps 2-6</w:t>
      </w:r>
      <w:r w:rsidR="005060D1">
        <w:t xml:space="preserve"> of t</w:t>
      </w:r>
      <w:r w:rsidR="008D2E32">
        <w:t xml:space="preserve">his process </w:t>
      </w:r>
      <w:ins w:id="98" w:author="Jakob Bang" w:date="2019-04-03T10:10:00Z">
        <w:r w:rsidR="00A749AF">
          <w:t>could</w:t>
        </w:r>
      </w:ins>
      <w:del w:id="99" w:author="Jakob Bang" w:date="2019-04-03T10:10:00Z">
        <w:r w:rsidR="008D2E32" w:rsidDel="00A749AF">
          <w:delText>should</w:delText>
        </w:r>
      </w:del>
      <w:r w:rsidR="008D2E32">
        <w:t xml:space="preserve"> be carried out </w:t>
      </w:r>
      <w:r w:rsidR="00EE6F70">
        <w:t xml:space="preserve">in a </w:t>
      </w:r>
      <w:del w:id="100"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rdteks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Overskrift2"/>
      </w:pPr>
      <w:bookmarkStart w:id="101" w:name="_Toc499907906"/>
      <w:r>
        <w:t>SELECTION OF ZONES</w:t>
      </w:r>
      <w:bookmarkEnd w:id="101"/>
    </w:p>
    <w:p w14:paraId="1EBE19F1" w14:textId="77777777" w:rsidR="00A05463" w:rsidRPr="00A05463" w:rsidRDefault="00A05463" w:rsidP="00A05463">
      <w:pPr>
        <w:pStyle w:val="Heading2separationline"/>
      </w:pPr>
    </w:p>
    <w:p w14:paraId="1E1689EC" w14:textId="7994348F" w:rsidR="002331D5" w:rsidRDefault="00B77E4C" w:rsidP="00F45F0C">
      <w:pPr>
        <w:pStyle w:val="Brdteks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102"/>
      <w:r w:rsidRPr="002F17EB">
        <w:t>choke points</w:t>
      </w:r>
      <w:commentRangeEnd w:id="102"/>
      <w:r w:rsidR="00321EC4">
        <w:rPr>
          <w:rStyle w:val="Kommentarhenvisning"/>
        </w:rPr>
        <w:commentReference w:id="102"/>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proofErr w:type="spellStart"/>
      <w:ins w:id="103" w:author="Jakob Bang" w:date="2019-04-03T09:43:00Z">
        <w:r w:rsidR="00321EC4">
          <w:t>for</w:t>
        </w:r>
        <w:proofErr w:type="spellEnd"/>
        <w:r w:rsidR="00321EC4">
          <w:t xml:space="preserve"> instance </w:t>
        </w:r>
      </w:ins>
      <w:r w:rsidRPr="002F17EB">
        <w:t xml:space="preserve">restricted waters and choke points. </w:t>
      </w:r>
    </w:p>
    <w:p w14:paraId="71AF00FB" w14:textId="4F5EED66" w:rsidR="00B77E4C" w:rsidRDefault="00B77E4C" w:rsidP="00F45F0C">
      <w:pPr>
        <w:pStyle w:val="Brdteks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104" w:author="Jakob Bang" w:date="2019-04-02T16:56:00Z"/>
          <w:sz w:val="22"/>
        </w:rPr>
      </w:pPr>
      <w:del w:id="105"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DB0C4"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EF96D"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5"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106" w:author="Jakob Bang" w:date="2019-04-02T16:57:00Z"/>
          <w:sz w:val="22"/>
        </w:rPr>
      </w:pPr>
      <w:ins w:id="107"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108" w:name="_Toc499908337"/>
      <w:r>
        <w:t>Zone selection</w:t>
      </w:r>
      <w:bookmarkEnd w:id="108"/>
    </w:p>
    <w:p w14:paraId="33BAEF4E" w14:textId="53658AE6" w:rsidR="00B77E4C" w:rsidRDefault="00B77E4C" w:rsidP="00F45F0C">
      <w:pPr>
        <w:pStyle w:val="Brdteks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rdtekst"/>
      </w:pPr>
      <w:r>
        <w:t>O</w:t>
      </w:r>
      <w:r w:rsidR="005207A0">
        <w:t xml:space="preserve">nce zones have been selected, each zone must be described in terms </w:t>
      </w:r>
      <w:commentRangeStart w:id="109"/>
      <w:r w:rsidR="005207A0">
        <w:t>of</w:t>
      </w:r>
      <w:commentRangeEnd w:id="109"/>
      <w:r w:rsidR="00E56C13">
        <w:rPr>
          <w:rStyle w:val="Kommentarhenvisning"/>
        </w:rPr>
        <w:commentReference w:id="109"/>
      </w:r>
      <w:r w:rsidR="005207A0">
        <w:t>:</w:t>
      </w:r>
    </w:p>
    <w:p w14:paraId="3BC54121" w14:textId="1142E4AA" w:rsidR="008D2E3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eafsnit"/>
        <w:numPr>
          <w:ilvl w:val="0"/>
          <w:numId w:val="27"/>
        </w:numPr>
        <w:spacing w:after="120"/>
        <w:ind w:left="567" w:hanging="425"/>
        <w:contextualSpacing w:val="0"/>
        <w:jc w:val="both"/>
        <w:rPr>
          <w:ins w:id="110" w:author="Jakob Bang" w:date="2019-04-03T09:48:00Z"/>
          <w:rFonts w:asciiTheme="minorHAnsi" w:hAnsiTheme="minorHAnsi"/>
          <w:sz w:val="22"/>
        </w:rPr>
      </w:pPr>
      <w:proofErr w:type="gramStart"/>
      <w:r w:rsidRPr="005C3824">
        <w:rPr>
          <w:rFonts w:asciiTheme="minorHAnsi" w:hAnsiTheme="minorHAnsi"/>
          <w:sz w:val="22"/>
        </w:rPr>
        <w:t>s</w:t>
      </w:r>
      <w:r w:rsidR="008D2E32" w:rsidRPr="005C3824">
        <w:rPr>
          <w:rFonts w:asciiTheme="minorHAnsi" w:hAnsiTheme="minorHAnsi"/>
          <w:sz w:val="22"/>
        </w:rPr>
        <w:t>takeholders</w:t>
      </w:r>
      <w:proofErr w:type="gramEnd"/>
      <w:r w:rsidR="008D2E32" w:rsidRPr="005C3824">
        <w:rPr>
          <w:rFonts w:asciiTheme="minorHAnsi" w:hAnsiTheme="minorHAnsi"/>
          <w:sz w:val="22"/>
        </w:rPr>
        <w:t xml:space="preserve"> of the zone</w:t>
      </w:r>
      <w:r w:rsidR="00287032">
        <w:rPr>
          <w:rFonts w:asciiTheme="minorHAnsi" w:hAnsiTheme="minorHAnsi"/>
          <w:sz w:val="22"/>
        </w:rPr>
        <w:t>.</w:t>
      </w:r>
    </w:p>
    <w:p w14:paraId="1B51E1A7" w14:textId="1B68419C" w:rsidR="00EC1BC5" w:rsidRDefault="00EC1BC5">
      <w:pPr>
        <w:spacing w:after="120"/>
        <w:jc w:val="both"/>
        <w:rPr>
          <w:ins w:id="111" w:author="Jakob Bang" w:date="2019-04-03T09:48:00Z"/>
          <w:sz w:val="22"/>
        </w:rPr>
        <w:pPrChange w:id="112" w:author="Jakob Bang" w:date="2019-04-03T09:48:00Z">
          <w:pPr>
            <w:pStyle w:val="Listeafsnit"/>
            <w:numPr>
              <w:numId w:val="27"/>
            </w:numPr>
            <w:spacing w:after="120"/>
            <w:ind w:left="567" w:hanging="425"/>
            <w:contextualSpacing w:val="0"/>
            <w:jc w:val="both"/>
          </w:pPr>
        </w:pPrChange>
      </w:pPr>
      <w:ins w:id="113" w:author="Jakob Bang" w:date="2019-04-03T09:48:00Z">
        <w:r>
          <w:rPr>
            <w:sz w:val="22"/>
          </w:rPr>
          <w:t>From the AMSA document</w:t>
        </w:r>
      </w:ins>
    </w:p>
    <w:p w14:paraId="751E5F67" w14:textId="77777777" w:rsidR="00EC1BC5" w:rsidRPr="00EC1BC5" w:rsidRDefault="00EC1BC5" w:rsidP="00EC1BC5">
      <w:pPr>
        <w:spacing w:after="120"/>
        <w:jc w:val="both"/>
        <w:rPr>
          <w:ins w:id="114" w:author="Jakob Bang" w:date="2019-04-03T09:48:00Z"/>
          <w:sz w:val="22"/>
        </w:rPr>
      </w:pPr>
      <w:ins w:id="115"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116" w:author="Jakob Bang" w:date="2019-04-03T09:48:00Z"/>
          <w:sz w:val="22"/>
        </w:rPr>
      </w:pPr>
      <w:ins w:id="117"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118" w:author="Jakob Bang" w:date="2019-04-03T09:48:00Z"/>
          <w:sz w:val="22"/>
        </w:rPr>
      </w:pPr>
      <w:ins w:id="119"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120" w:author="Jakob Bang" w:date="2019-04-03T09:48:00Z"/>
          <w:sz w:val="22"/>
        </w:rPr>
      </w:pPr>
      <w:ins w:id="121"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122" w:author="Jakob Bang" w:date="2019-04-03T09:48:00Z"/>
          <w:sz w:val="22"/>
        </w:rPr>
      </w:pPr>
      <w:ins w:id="123"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124" w:author="Jakob Bang" w:date="2019-04-03T09:48:00Z"/>
          <w:sz w:val="22"/>
        </w:rPr>
      </w:pPr>
      <w:ins w:id="125"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126" w:author="Jakob Bang" w:date="2019-04-03T09:48:00Z"/>
          <w:sz w:val="22"/>
        </w:rPr>
      </w:pPr>
      <w:ins w:id="127"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128" w:author="Jakob Bang" w:date="2019-04-03T09:48:00Z"/>
          <w:sz w:val="22"/>
        </w:rPr>
      </w:pPr>
      <w:ins w:id="129"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130" w:author="Jakob Bang" w:date="2019-04-03T09:48:00Z"/>
          <w:sz w:val="22"/>
        </w:rPr>
      </w:pPr>
      <w:ins w:id="131"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132" w:author="Jakob Bang" w:date="2019-04-03T09:48:00Z"/>
          <w:sz w:val="22"/>
        </w:rPr>
      </w:pPr>
      <w:ins w:id="133"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134" w:author="Jakob Bang" w:date="2019-04-03T09:49:00Z"/>
          <w:sz w:val="22"/>
        </w:rPr>
        <w:pPrChange w:id="135" w:author="Jakob Bang" w:date="2019-04-03T09:48:00Z">
          <w:pPr>
            <w:pStyle w:val="Listeafsnit"/>
            <w:numPr>
              <w:numId w:val="27"/>
            </w:numPr>
            <w:spacing w:after="120"/>
            <w:ind w:left="567" w:hanging="425"/>
            <w:contextualSpacing w:val="0"/>
            <w:jc w:val="both"/>
          </w:pPr>
        </w:pPrChange>
      </w:pPr>
      <w:ins w:id="136" w:author="Jakob Bang" w:date="2019-04-03T09:48:00Z">
        <w:r w:rsidRPr="00EC1BC5">
          <w:rPr>
            <w:sz w:val="22"/>
          </w:rPr>
          <w:t>And any additional information that may be necessary]</w:t>
        </w:r>
      </w:ins>
    </w:p>
    <w:p w14:paraId="0414DB86" w14:textId="5E7AF314" w:rsidR="00EC1BC5" w:rsidRDefault="00EC1BC5">
      <w:pPr>
        <w:spacing w:after="120"/>
        <w:jc w:val="both"/>
        <w:rPr>
          <w:ins w:id="137" w:author="Jakob Bang" w:date="2019-04-03T09:49:00Z"/>
          <w:sz w:val="22"/>
        </w:rPr>
        <w:pPrChange w:id="138" w:author="Jakob Bang" w:date="2019-04-03T09:48:00Z">
          <w:pPr>
            <w:pStyle w:val="Listeafsnit"/>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139" w:author="Jakob Bang" w:date="2019-04-03T09:48:00Z">
            <w:rPr/>
          </w:rPrChange>
        </w:rPr>
        <w:pPrChange w:id="140" w:author="Jakob Bang" w:date="2019-04-03T09:48:00Z">
          <w:pPr>
            <w:pStyle w:val="Listeafsnit"/>
            <w:numPr>
              <w:numId w:val="27"/>
            </w:numPr>
            <w:spacing w:after="120"/>
            <w:ind w:left="567" w:hanging="425"/>
            <w:contextualSpacing w:val="0"/>
            <w:jc w:val="both"/>
          </w:pPr>
        </w:pPrChange>
      </w:pPr>
    </w:p>
    <w:p w14:paraId="25936213" w14:textId="044C6A9F" w:rsidR="002F17EB" w:rsidRPr="00EE6F70" w:rsidRDefault="008D2E32" w:rsidP="00F45F0C">
      <w:pPr>
        <w:pStyle w:val="Brdtekst"/>
      </w:pPr>
      <w:r>
        <w:t xml:space="preserve">The quality of the zone description is </w:t>
      </w:r>
      <w:ins w:id="141"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Overskrift2"/>
      </w:pPr>
      <w:bookmarkStart w:id="142" w:name="_Toc499907907"/>
      <w:r>
        <w:lastRenderedPageBreak/>
        <w:t>IDENTIFYING HAZARDS</w:t>
      </w:r>
      <w:bookmarkEnd w:id="142"/>
    </w:p>
    <w:p w14:paraId="3942C402" w14:textId="77777777" w:rsidR="00F45F0C" w:rsidRPr="00F45F0C" w:rsidRDefault="00F45F0C" w:rsidP="00F45F0C">
      <w:pPr>
        <w:pStyle w:val="Heading2separationline"/>
      </w:pPr>
    </w:p>
    <w:p w14:paraId="732094C1" w14:textId="40C2E963" w:rsidR="003D32C4" w:rsidRDefault="00B10C4E" w:rsidP="00F45F0C">
      <w:pPr>
        <w:pStyle w:val="Brdtekst"/>
      </w:pPr>
      <w:r>
        <w:t xml:space="preserve">Hazards </w:t>
      </w:r>
      <w:r w:rsidR="003D32C4">
        <w:t>can be grouped into the following categories:</w:t>
      </w:r>
    </w:p>
    <w:p w14:paraId="0C39659A" w14:textId="4407388A" w:rsidR="00B10C4E" w:rsidRPr="00F45F0C" w:rsidRDefault="00B10C4E"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eafsnit"/>
        <w:numPr>
          <w:ilvl w:val="0"/>
          <w:numId w:val="27"/>
        </w:numPr>
        <w:ind w:left="567" w:hanging="425"/>
        <w:jc w:val="both"/>
        <w:rPr>
          <w:ins w:id="143"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eafsnit"/>
        <w:numPr>
          <w:ilvl w:val="0"/>
          <w:numId w:val="27"/>
        </w:numPr>
        <w:ind w:left="567" w:hanging="425"/>
        <w:jc w:val="both"/>
        <w:rPr>
          <w:rFonts w:asciiTheme="minorHAnsi" w:hAnsiTheme="minorHAnsi"/>
          <w:sz w:val="22"/>
        </w:rPr>
      </w:pPr>
      <w:ins w:id="144"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eafsnit"/>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rdtekst"/>
      </w:pPr>
      <w:r>
        <w:t>Hazard identification should be based on all available relevant information including</w:t>
      </w:r>
      <w:ins w:id="145" w:author="Jakob Bang" w:date="2019-04-04T11:14:00Z">
        <w:r w:rsidR="00540FD7">
          <w:t>, but not limited to</w:t>
        </w:r>
      </w:ins>
      <w:r>
        <w:t>:</w:t>
      </w:r>
    </w:p>
    <w:p w14:paraId="66B87D54" w14:textId="77777777" w:rsidR="008D6BD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eafsnit"/>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eafsnit"/>
        <w:numPr>
          <w:ilvl w:val="0"/>
          <w:numId w:val="27"/>
        </w:numPr>
        <w:spacing w:after="120"/>
        <w:ind w:left="567" w:hanging="425"/>
        <w:contextualSpacing w:val="0"/>
        <w:jc w:val="both"/>
        <w:rPr>
          <w:rFonts w:asciiTheme="minorHAnsi" w:hAnsiTheme="minorHAnsi"/>
          <w:sz w:val="22"/>
        </w:rPr>
      </w:pPr>
      <w:proofErr w:type="gramStart"/>
      <w:r w:rsidRPr="005C3824">
        <w:rPr>
          <w:rFonts w:asciiTheme="minorHAnsi" w:hAnsiTheme="minorHAnsi"/>
          <w:sz w:val="22"/>
        </w:rPr>
        <w:t>history</w:t>
      </w:r>
      <w:proofErr w:type="gramEnd"/>
      <w:r w:rsidRPr="005C3824">
        <w:rPr>
          <w:rFonts w:asciiTheme="minorHAnsi" w:hAnsiTheme="minorHAnsi"/>
          <w:sz w:val="22"/>
        </w:rPr>
        <w:t xml:space="preserve">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rdteks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rdtekst"/>
        <w:rPr>
          <w:rFonts w:asciiTheme="majorHAnsi" w:hAnsiTheme="majorHAnsi"/>
        </w:rPr>
      </w:pPr>
      <w:r w:rsidRPr="00EE6F70">
        <w:rPr>
          <w:rFonts w:asciiTheme="majorHAnsi" w:hAnsiTheme="majorHAnsi"/>
        </w:rPr>
        <w:t xml:space="preserve">Annex </w:t>
      </w:r>
      <w:proofErr w:type="gramStart"/>
      <w:r>
        <w:rPr>
          <w:rFonts w:asciiTheme="majorHAnsi" w:hAnsiTheme="majorHAnsi"/>
        </w:rPr>
        <w:t>A</w:t>
      </w:r>
      <w:proofErr w:type="gramEnd"/>
      <w:r>
        <w:rPr>
          <w:rFonts w:asciiTheme="majorHAnsi" w:hAnsiTheme="majorHAnsi"/>
        </w:rPr>
        <w:t xml:space="preserve">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Overskrift2"/>
      </w:pPr>
      <w:bookmarkStart w:id="146" w:name="_Toc499907908"/>
      <w:r>
        <w:t>DEVELOP SCENARIOS</w:t>
      </w:r>
      <w:bookmarkEnd w:id="146"/>
    </w:p>
    <w:p w14:paraId="595683CC" w14:textId="77777777" w:rsidR="00F45F0C" w:rsidRPr="00F45F0C" w:rsidRDefault="00F45F0C" w:rsidP="00F45F0C">
      <w:pPr>
        <w:pStyle w:val="Heading2separationline"/>
      </w:pPr>
    </w:p>
    <w:p w14:paraId="2745366A" w14:textId="39754340" w:rsidR="002331D5" w:rsidRDefault="00041300" w:rsidP="00F45F0C">
      <w:pPr>
        <w:pStyle w:val="Brdteks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rdteks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eafsnit"/>
        <w:numPr>
          <w:ilvl w:val="0"/>
          <w:numId w:val="27"/>
        </w:numPr>
        <w:ind w:left="567" w:hanging="425"/>
        <w:jc w:val="both"/>
        <w:rPr>
          <w:rFonts w:asciiTheme="minorHAnsi" w:hAnsiTheme="minorHAnsi"/>
          <w:sz w:val="22"/>
        </w:rPr>
      </w:pPr>
      <w:proofErr w:type="spellStart"/>
      <w:r w:rsidRPr="00F45F0C">
        <w:rPr>
          <w:rFonts w:asciiTheme="minorHAnsi" w:hAnsiTheme="minorHAnsi"/>
          <w:sz w:val="22"/>
        </w:rPr>
        <w:t>Allision</w:t>
      </w:r>
      <w:proofErr w:type="spellEnd"/>
      <w:r w:rsidRPr="00F45F0C">
        <w:rPr>
          <w:rFonts w:asciiTheme="minorHAnsi" w:hAnsiTheme="minorHAnsi"/>
          <w:sz w:val="22"/>
        </w:rPr>
        <w:t xml:space="preserve"> </w:t>
      </w:r>
      <w:r w:rsidR="004B7492" w:rsidRPr="00F45F0C">
        <w:rPr>
          <w:rFonts w:asciiTheme="minorHAnsi" w:hAnsiTheme="minorHAnsi"/>
          <w:sz w:val="22"/>
        </w:rPr>
        <w:t>,</w:t>
      </w:r>
    </w:p>
    <w:p w14:paraId="5E88A256" w14:textId="0310A781" w:rsidR="003D32C4" w:rsidRPr="00F45F0C" w:rsidRDefault="003D32C4"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eafsnit"/>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eafsnit"/>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rdteks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rdtekst"/>
        <w:rPr>
          <w:rFonts w:asciiTheme="majorHAnsi" w:hAnsiTheme="majorHAnsi"/>
        </w:rPr>
      </w:pPr>
      <w:r>
        <w:rPr>
          <w:rFonts w:asciiTheme="majorHAnsi" w:hAnsiTheme="majorHAnsi"/>
        </w:rPr>
        <w:lastRenderedPageBreak/>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rdteks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w:t>
      </w:r>
      <w:proofErr w:type="spellStart"/>
      <w:r w:rsidR="000D458A">
        <w:rPr>
          <w:rFonts w:asciiTheme="majorHAnsi" w:hAnsiTheme="majorHAnsi"/>
        </w:rPr>
        <w:t>allision</w:t>
      </w:r>
      <w:proofErr w:type="spellEnd"/>
      <w:r w:rsidR="000D458A">
        <w:rPr>
          <w:rFonts w:asciiTheme="majorHAnsi" w:hAnsiTheme="majorHAnsi"/>
        </w:rPr>
        <w:t xml:space="preserve">)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rdteks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rdteks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rdteks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rdteks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Overskrift2"/>
      </w:pPr>
      <w:bookmarkStart w:id="147" w:name="_Toc499907909"/>
      <w:r>
        <w:t>PROBABILITY AND IMPACT</w:t>
      </w:r>
      <w:bookmarkEnd w:id="147"/>
      <w:ins w:id="148" w:author="Jakob Bang" w:date="2019-04-03T11:16:00Z">
        <w:r w:rsidR="003372F7">
          <w:t xml:space="preserve"> (ConseQuences)</w:t>
        </w:r>
      </w:ins>
    </w:p>
    <w:p w14:paraId="66891881" w14:textId="77777777" w:rsidR="00F45F0C" w:rsidRPr="00F45F0C" w:rsidRDefault="00F45F0C" w:rsidP="00F45F0C">
      <w:pPr>
        <w:pStyle w:val="Heading2separationline"/>
      </w:pPr>
    </w:p>
    <w:p w14:paraId="5E8AF863" w14:textId="195B36C1" w:rsidR="009963C7" w:rsidRDefault="00E37F4C" w:rsidP="00F45F0C">
      <w:pPr>
        <w:pStyle w:val="Brdteks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el-Gitter"/>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49" w:name="_Toc499908266"/>
      <w:r>
        <w:t>Descriptions of Probability</w:t>
      </w:r>
      <w:bookmarkEnd w:id="149"/>
    </w:p>
    <w:tbl>
      <w:tblPr>
        <w:tblStyle w:val="Tabel-Gitter"/>
        <w:tblW w:w="0" w:type="auto"/>
        <w:tblLook w:val="04A0" w:firstRow="1" w:lastRow="0" w:firstColumn="1" w:lastColumn="0" w:noHBand="0" w:noVBand="1"/>
      </w:tblPr>
      <w:tblGrid>
        <w:gridCol w:w="1375"/>
        <w:gridCol w:w="710"/>
        <w:gridCol w:w="2321"/>
        <w:gridCol w:w="1946"/>
        <w:gridCol w:w="1936"/>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150"/>
            <w:r w:rsidRPr="00F45F0C">
              <w:rPr>
                <w:rStyle w:val="Fodnotehenvisning"/>
                <w:b/>
                <w:sz w:val="20"/>
                <w:szCs w:val="20"/>
              </w:rPr>
              <w:footnoteReference w:id="8"/>
            </w:r>
            <w:commentRangeEnd w:id="150"/>
            <w:r w:rsidR="003372F7">
              <w:rPr>
                <w:rStyle w:val="Kommentarhenvisning"/>
              </w:rPr>
              <w:commentReference w:id="150"/>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 xml:space="preserve">Severe injuries </w:t>
            </w:r>
            <w:proofErr w:type="gramStart"/>
            <w:r w:rsidRPr="00F45F0C">
              <w:rPr>
                <w:sz w:val="20"/>
                <w:szCs w:val="20"/>
              </w:rPr>
              <w:t>to</w:t>
            </w:r>
            <w:proofErr w:type="gramEnd"/>
            <w:r w:rsidRPr="00F45F0C">
              <w:rPr>
                <w:sz w:val="20"/>
                <w:szCs w:val="20"/>
              </w:rPr>
              <w:t xml:space="preserve">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lastRenderedPageBreak/>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51" w:name="_Toc499908267"/>
      <w:r>
        <w:t>Descriptions of Impact</w:t>
      </w:r>
      <w:bookmarkEnd w:id="151"/>
    </w:p>
    <w:p w14:paraId="3830045C" w14:textId="09B3E581" w:rsidR="006B2444" w:rsidRDefault="00DD1F00" w:rsidP="00A05463">
      <w:pPr>
        <w:pStyle w:val="Overskrift2"/>
      </w:pPr>
      <w:bookmarkStart w:id="152" w:name="_Toc499907910"/>
      <w:r>
        <w:t>THE ACCEPTABILITY OF RISK</w:t>
      </w:r>
      <w:bookmarkEnd w:id="152"/>
    </w:p>
    <w:p w14:paraId="66F0D032" w14:textId="77777777" w:rsidR="00F45F0C" w:rsidRPr="00F45F0C" w:rsidRDefault="00F45F0C" w:rsidP="00F45F0C">
      <w:pPr>
        <w:pStyle w:val="Heading2separationline"/>
      </w:pPr>
    </w:p>
    <w:p w14:paraId="5AA581B4" w14:textId="0F31B6EE" w:rsidR="00C2425F" w:rsidRDefault="00254367" w:rsidP="00F45F0C">
      <w:pPr>
        <w:pStyle w:val="Brdteks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el-Gitter"/>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53" w:name="_Toc499908268"/>
      <w:r>
        <w:t xml:space="preserve">Risk </w:t>
      </w:r>
      <w:r w:rsidR="00C0344C">
        <w:t>Value</w:t>
      </w:r>
      <w:r>
        <w:t xml:space="preserve"> Matrix</w:t>
      </w:r>
      <w:bookmarkEnd w:id="153"/>
    </w:p>
    <w:p w14:paraId="4FC9B4D0" w14:textId="5B503BA4" w:rsidR="00DE4AEA" w:rsidRDefault="009B719A" w:rsidP="00D169D9">
      <w:pPr>
        <w:pStyle w:val="Brdteks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el-Gitter"/>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54" w:name="_Toc499908269"/>
      <w:r>
        <w:t>Action Required for Risk Categories</w:t>
      </w:r>
      <w:bookmarkEnd w:id="154"/>
    </w:p>
    <w:p w14:paraId="63771DCE" w14:textId="67440E8F" w:rsidR="00DE4AEA" w:rsidRDefault="00DD1F00" w:rsidP="00A05463">
      <w:pPr>
        <w:pStyle w:val="Overskrift2"/>
      </w:pPr>
      <w:bookmarkStart w:id="155" w:name="_Toc499907911"/>
      <w:r>
        <w:t>RISK CONTROL OPTIONS</w:t>
      </w:r>
      <w:bookmarkEnd w:id="155"/>
    </w:p>
    <w:p w14:paraId="10251814" w14:textId="77777777" w:rsidR="00C779EC" w:rsidRPr="00C779EC" w:rsidRDefault="00C779EC" w:rsidP="00C779EC">
      <w:pPr>
        <w:pStyle w:val="Heading2separationline"/>
      </w:pPr>
    </w:p>
    <w:p w14:paraId="6E3F254F" w14:textId="096BB03D" w:rsidR="00F1482A" w:rsidRDefault="00F1482A" w:rsidP="00C779EC">
      <w:pPr>
        <w:pStyle w:val="Brdtekst"/>
        <w:rPr>
          <w:ins w:id="156" w:author="Jakob Bang" w:date="2019-04-03T11:38:00Z"/>
        </w:rPr>
      </w:pPr>
      <w:ins w:id="157" w:author="Jakob Bang" w:date="2019-04-03T11:38:00Z">
        <w:r>
          <w:t>Existing risk control measures</w:t>
        </w:r>
      </w:ins>
      <w:ins w:id="158" w:author="Jakob Bang" w:date="2019-04-03T11:39:00Z">
        <w:r>
          <w:t xml:space="preserve">. </w:t>
        </w:r>
      </w:ins>
    </w:p>
    <w:p w14:paraId="71459EF1" w14:textId="11AEB84F" w:rsidR="00F1482A" w:rsidRDefault="00F1482A" w:rsidP="00C779EC">
      <w:pPr>
        <w:pStyle w:val="Brdtekst"/>
        <w:rPr>
          <w:ins w:id="159" w:author="Jakob Bang" w:date="2019-04-03T11:38:00Z"/>
        </w:rPr>
      </w:pPr>
      <w:ins w:id="160" w:author="Jakob Bang" w:date="2019-04-03T11:39:00Z">
        <w:r>
          <w:t>Additional</w:t>
        </w:r>
      </w:ins>
      <w:ins w:id="161" w:author="Jakob Bang" w:date="2019-04-03T11:38:00Z">
        <w:r>
          <w:t xml:space="preserve"> risk control measures</w:t>
        </w:r>
      </w:ins>
    </w:p>
    <w:p w14:paraId="24EE1B7D" w14:textId="698D5693" w:rsidR="00F81A49" w:rsidRDefault="00F81A49" w:rsidP="00C779EC">
      <w:pPr>
        <w:pStyle w:val="Brdteks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proofErr w:type="gramStart"/>
      <w:r>
        <w:rPr>
          <w:sz w:val="22"/>
        </w:rPr>
        <w:t>p</w:t>
      </w:r>
      <w:r w:rsidR="00431B16">
        <w:rPr>
          <w:sz w:val="22"/>
        </w:rPr>
        <w:t>ilotage</w:t>
      </w:r>
      <w:proofErr w:type="gramEnd"/>
      <w:r w:rsidR="00431B16">
        <w:rPr>
          <w:sz w:val="22"/>
        </w:rPr>
        <w:t xml:space="preserve"> requirements</w:t>
      </w:r>
      <w:r>
        <w:rPr>
          <w:sz w:val="22"/>
        </w:rPr>
        <w:t>.</w:t>
      </w:r>
    </w:p>
    <w:p w14:paraId="1C24DDB6" w14:textId="605CD7D4" w:rsidR="00C05A4F" w:rsidRDefault="00C05A4F" w:rsidP="00C779EC">
      <w:pPr>
        <w:pStyle w:val="Brdteks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rdteks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Overskrift2"/>
      </w:pPr>
      <w:bookmarkStart w:id="162" w:name="_Toc499907912"/>
      <w:r>
        <w:t>C</w:t>
      </w:r>
      <w:r w:rsidRPr="004B7492">
        <w:t>ompleting the Risk Matrix</w:t>
      </w:r>
      <w:bookmarkEnd w:id="162"/>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rdteks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rdtekst"/>
        <w:rPr>
          <w:ins w:id="163"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rdtekst"/>
        <w:rPr>
          <w:ins w:id="164" w:author="Jakob Bang" w:date="2019-04-03T11:44:00Z"/>
        </w:rPr>
      </w:pPr>
      <w:ins w:id="165" w:author="Jakob Bang" w:date="2019-04-03T11:46:00Z">
        <w:r>
          <w:t xml:space="preserve">After implantation of the risk </w:t>
        </w:r>
      </w:ins>
      <w:ins w:id="166" w:author="Jakob Bang" w:date="2019-04-03T11:47:00Z">
        <w:r w:rsidR="007F0035">
          <w:t>mitigating options, the new consequence score can be determined</w:t>
        </w:r>
      </w:ins>
      <w:ins w:id="167" w:author="Jakob Bang" w:date="2019-04-03T11:48:00Z">
        <w:r w:rsidR="007F0035">
          <w:t xml:space="preserve">. </w:t>
        </w:r>
      </w:ins>
    </w:p>
    <w:p w14:paraId="7707461E" w14:textId="77777777" w:rsidR="00F1482A" w:rsidRPr="003C0AA6" w:rsidRDefault="00F1482A" w:rsidP="003C0AA6">
      <w:pPr>
        <w:pStyle w:val="Brdtekst"/>
      </w:pPr>
    </w:p>
    <w:p w14:paraId="1C11F20F" w14:textId="7FC40222" w:rsidR="00044207" w:rsidRPr="003C0AA6" w:rsidRDefault="00C05A4F" w:rsidP="003C0AA6">
      <w:pPr>
        <w:pStyle w:val="Brdteks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Overskrift2"/>
      </w:pPr>
      <w:bookmarkStart w:id="168" w:name="_Toc499907913"/>
      <w:commentRangeStart w:id="169"/>
      <w:r>
        <w:t>REPORTING</w:t>
      </w:r>
      <w:bookmarkEnd w:id="168"/>
      <w:commentRangeEnd w:id="169"/>
      <w:r w:rsidR="00821747">
        <w:rPr>
          <w:rStyle w:val="Kommentarhenvisning"/>
          <w:rFonts w:asciiTheme="minorHAnsi" w:eastAsiaTheme="minorHAnsi" w:hAnsiTheme="minorHAnsi" w:cstheme="minorBidi"/>
          <w:b w:val="0"/>
          <w:bCs w:val="0"/>
          <w:caps w:val="0"/>
          <w:color w:val="auto"/>
        </w:rPr>
        <w:commentReference w:id="169"/>
      </w:r>
    </w:p>
    <w:p w14:paraId="157BD78B" w14:textId="77777777" w:rsidR="003C0AA6" w:rsidRPr="003C0AA6" w:rsidRDefault="003C0AA6" w:rsidP="003C0AA6">
      <w:pPr>
        <w:pStyle w:val="Heading2separationline"/>
      </w:pPr>
    </w:p>
    <w:p w14:paraId="76455818" w14:textId="6D37FC79" w:rsidR="00343D8D" w:rsidRDefault="00343D8D" w:rsidP="00044207">
      <w:pPr>
        <w:pStyle w:val="Brdteks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rdtekst"/>
      </w:pPr>
      <w:r>
        <w:t>The report</w:t>
      </w:r>
      <w:r w:rsidR="00343D8D">
        <w:t xml:space="preserve"> should </w:t>
      </w:r>
      <w:commentRangeStart w:id="170"/>
      <w:r w:rsidR="00343D8D">
        <w:t>include</w:t>
      </w:r>
      <w:commentRangeEnd w:id="170"/>
      <w:r w:rsidR="00821747">
        <w:rPr>
          <w:rStyle w:val="Kommentarhenvisning"/>
        </w:rPr>
        <w:commentReference w:id="170"/>
      </w:r>
      <w:r w:rsidR="00343D8D">
        <w:t>:</w:t>
      </w:r>
    </w:p>
    <w:p w14:paraId="6B42D446" w14:textId="7E30A029" w:rsidR="00343D8D" w:rsidRDefault="00343D8D" w:rsidP="003C0AA6">
      <w:pPr>
        <w:pStyle w:val="Brdteks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rdteks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rdteks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rdteks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rdtekst"/>
        <w:numPr>
          <w:ilvl w:val="0"/>
          <w:numId w:val="31"/>
        </w:numPr>
        <w:spacing w:after="0"/>
        <w:ind w:left="567" w:hanging="425"/>
      </w:pPr>
      <w:r>
        <w:t>The completed risk matrix (Annex C)</w:t>
      </w:r>
      <w:r w:rsidR="00251C5F">
        <w:t>,</w:t>
      </w:r>
    </w:p>
    <w:p w14:paraId="56A9D382" w14:textId="22029A3E" w:rsidR="009704DF" w:rsidRDefault="009704DF" w:rsidP="003C0AA6">
      <w:pPr>
        <w:pStyle w:val="Brdteks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Overskrift1"/>
        <w:jc w:val="both"/>
      </w:pPr>
      <w:bookmarkStart w:id="171" w:name="_Toc368529069"/>
      <w:bookmarkStart w:id="172" w:name="_Toc370973668"/>
      <w:bookmarkStart w:id="173" w:name="_Toc499907914"/>
      <w:commentRangeStart w:id="174"/>
      <w:r w:rsidRPr="00C55CFD">
        <w:rPr>
          <w:caps w:val="0"/>
        </w:rPr>
        <w:t>REFERENCE</w:t>
      </w:r>
      <w:bookmarkEnd w:id="171"/>
      <w:bookmarkEnd w:id="172"/>
      <w:r w:rsidRPr="00C55CFD">
        <w:rPr>
          <w:caps w:val="0"/>
        </w:rPr>
        <w:t>S</w:t>
      </w:r>
      <w:bookmarkEnd w:id="173"/>
      <w:commentRangeEnd w:id="174"/>
      <w:r w:rsidR="00821747">
        <w:rPr>
          <w:rStyle w:val="Kommentarhenvisning"/>
          <w:rFonts w:asciiTheme="minorHAnsi" w:eastAsiaTheme="minorHAnsi" w:hAnsiTheme="minorHAnsi" w:cstheme="minorBidi"/>
          <w:b w:val="0"/>
          <w:bCs w:val="0"/>
          <w:caps w:val="0"/>
          <w:color w:val="auto"/>
        </w:rPr>
        <w:commentReference w:id="174"/>
      </w:r>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rdteks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rdteks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rdteks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rdteks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rdtekst"/>
        <w:numPr>
          <w:ilvl w:val="0"/>
          <w:numId w:val="31"/>
        </w:numPr>
        <w:spacing w:after="0"/>
        <w:ind w:left="567" w:hanging="425"/>
        <w:rPr>
          <w:sz w:val="20"/>
          <w:szCs w:val="20"/>
        </w:rPr>
      </w:pPr>
      <w:r w:rsidRPr="003C0AA6">
        <w:rPr>
          <w:sz w:val="20"/>
          <w:szCs w:val="20"/>
        </w:rPr>
        <w:t xml:space="preserve">IALA </w:t>
      </w:r>
      <w:r w:rsidR="00D36B2C" w:rsidRPr="003C0AA6">
        <w:rPr>
          <w:sz w:val="20"/>
          <w:szCs w:val="20"/>
        </w:rPr>
        <w:t xml:space="preserve">Model Course E-141/1 for Level 1 </w:t>
      </w:r>
      <w:proofErr w:type="spellStart"/>
      <w:r w:rsidR="00D36B2C" w:rsidRPr="003C0AA6">
        <w:rPr>
          <w:sz w:val="20"/>
          <w:szCs w:val="20"/>
        </w:rPr>
        <w:t>AtoN</w:t>
      </w:r>
      <w:proofErr w:type="spellEnd"/>
      <w:r w:rsidR="00D36B2C" w:rsidRPr="003C0AA6">
        <w:rPr>
          <w:sz w:val="20"/>
          <w:szCs w:val="20"/>
        </w:rPr>
        <w:t xml:space="preserve"> Managers</w:t>
      </w:r>
    </w:p>
    <w:p w14:paraId="035C19FB" w14:textId="137359AF" w:rsidR="00D36B2C" w:rsidRPr="003C0AA6" w:rsidRDefault="0023053A" w:rsidP="003C0AA6">
      <w:pPr>
        <w:pStyle w:val="Brdteks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rdtekst"/>
        <w:numPr>
          <w:ilvl w:val="0"/>
          <w:numId w:val="31"/>
        </w:numPr>
        <w:spacing w:after="200" w:line="276" w:lineRule="auto"/>
        <w:ind w:left="567" w:hanging="425"/>
        <w:rPr>
          <w:ins w:id="175" w:author="Jakob Bang" w:date="2019-04-03T14:15:00Z"/>
        </w:rPr>
      </w:pPr>
      <w:r w:rsidRPr="003C0AA6">
        <w:rPr>
          <w:sz w:val="20"/>
          <w:szCs w:val="20"/>
        </w:rPr>
        <w:lastRenderedPageBreak/>
        <w:t xml:space="preserve">IMO SN.1/Circ.296 dated 7 December </w:t>
      </w:r>
      <w:commentRangeStart w:id="176"/>
      <w:r w:rsidRPr="003C0AA6">
        <w:rPr>
          <w:sz w:val="20"/>
          <w:szCs w:val="20"/>
        </w:rPr>
        <w:t>2010</w:t>
      </w:r>
      <w:commentRangeEnd w:id="176"/>
      <w:r w:rsidR="00821747">
        <w:rPr>
          <w:rStyle w:val="Kommentarhenvisning"/>
        </w:rPr>
        <w:commentReference w:id="176"/>
      </w:r>
    </w:p>
    <w:p w14:paraId="5E6C189B" w14:textId="01E28F66" w:rsidR="009B69FD" w:rsidRPr="00821747" w:rsidRDefault="009B69FD" w:rsidP="00101F3C">
      <w:pPr>
        <w:pStyle w:val="Brdtekst"/>
        <w:numPr>
          <w:ilvl w:val="0"/>
          <w:numId w:val="31"/>
        </w:numPr>
        <w:spacing w:after="200" w:line="276" w:lineRule="auto"/>
        <w:ind w:left="567" w:hanging="425"/>
        <w:rPr>
          <w:ins w:id="177" w:author="Jakob Bang" w:date="2019-04-03T09:31:00Z"/>
        </w:rPr>
      </w:pPr>
      <w:ins w:id="178" w:author="Jakob Bang" w:date="2019-04-03T14:17:00Z">
        <w:r>
          <w:t xml:space="preserve">Pacific Safety of Navigation Project. </w:t>
        </w:r>
      </w:ins>
      <w:ins w:id="179" w:author="Jakob Bang" w:date="2019-04-03T14:18:00Z">
        <w:r>
          <w:t>Risk Assessment – Tarawa, Kiribati (ARM9-11.11.1)</w:t>
        </w:r>
      </w:ins>
    </w:p>
    <w:p w14:paraId="315E7691" w14:textId="77777777" w:rsidR="00E56C13" w:rsidRDefault="00E56C13" w:rsidP="00821747">
      <w:pPr>
        <w:pStyle w:val="Brdtekst"/>
        <w:spacing w:after="200" w:line="276" w:lineRule="auto"/>
        <w:rPr>
          <w:ins w:id="180" w:author="Jakob Bang" w:date="2019-04-03T09:31:00Z"/>
          <w:sz w:val="20"/>
          <w:szCs w:val="20"/>
        </w:rPr>
      </w:pPr>
    </w:p>
    <w:p w14:paraId="4866E618" w14:textId="77777777" w:rsidR="00E56C13" w:rsidRDefault="00E56C13" w:rsidP="00821747">
      <w:pPr>
        <w:pStyle w:val="Brdtekst"/>
        <w:spacing w:after="200" w:line="276" w:lineRule="auto"/>
        <w:rPr>
          <w:ins w:id="181" w:author="Jakob Bang" w:date="2019-04-03T09:31:00Z"/>
          <w:sz w:val="20"/>
          <w:szCs w:val="20"/>
        </w:rPr>
      </w:pPr>
    </w:p>
    <w:p w14:paraId="7138A4F7" w14:textId="77777777" w:rsidR="00E56C13" w:rsidRDefault="00E56C13" w:rsidP="00821747">
      <w:pPr>
        <w:pStyle w:val="Brdtekst"/>
        <w:spacing w:after="200" w:line="276" w:lineRule="auto"/>
        <w:rPr>
          <w:ins w:id="182" w:author="Jakob Bang" w:date="2019-04-03T09:31:00Z"/>
          <w:sz w:val="20"/>
          <w:szCs w:val="20"/>
        </w:rPr>
      </w:pPr>
    </w:p>
    <w:p w14:paraId="6F329F04" w14:textId="77777777" w:rsidR="00E56C13" w:rsidRDefault="00E56C13" w:rsidP="00821747">
      <w:pPr>
        <w:pStyle w:val="Brdtekst"/>
        <w:spacing w:after="200" w:line="276" w:lineRule="auto"/>
        <w:rPr>
          <w:ins w:id="183" w:author="Jakob Bang" w:date="2019-04-03T09:31:00Z"/>
          <w:sz w:val="20"/>
          <w:szCs w:val="20"/>
        </w:rPr>
      </w:pPr>
    </w:p>
    <w:p w14:paraId="4893BAE3" w14:textId="77777777" w:rsidR="00E56C13" w:rsidRDefault="00E56C13" w:rsidP="00821747">
      <w:pPr>
        <w:pStyle w:val="Brdtekst"/>
        <w:spacing w:after="200" w:line="276" w:lineRule="auto"/>
        <w:rPr>
          <w:ins w:id="184" w:author="Jakob Bang" w:date="2019-04-03T09:31:00Z"/>
          <w:sz w:val="20"/>
          <w:szCs w:val="20"/>
        </w:rPr>
      </w:pPr>
    </w:p>
    <w:p w14:paraId="7B399AC8" w14:textId="77777777" w:rsidR="00E56C13" w:rsidRDefault="00E56C13" w:rsidP="00821747">
      <w:pPr>
        <w:pStyle w:val="Brdtekst"/>
        <w:spacing w:after="200" w:line="276" w:lineRule="auto"/>
        <w:rPr>
          <w:ins w:id="185" w:author="Jakob Bang" w:date="2019-04-03T09:31:00Z"/>
          <w:sz w:val="20"/>
          <w:szCs w:val="20"/>
        </w:rPr>
      </w:pPr>
    </w:p>
    <w:p w14:paraId="340D791D" w14:textId="77777777" w:rsidR="00E56C13" w:rsidRDefault="00E56C13" w:rsidP="00821747">
      <w:pPr>
        <w:pStyle w:val="Brdtekst"/>
        <w:spacing w:after="200" w:line="276" w:lineRule="auto"/>
        <w:rPr>
          <w:ins w:id="186" w:author="Jakob Bang" w:date="2019-04-03T09:31:00Z"/>
          <w:sz w:val="20"/>
          <w:szCs w:val="20"/>
        </w:rPr>
      </w:pPr>
    </w:p>
    <w:p w14:paraId="040C68BE" w14:textId="77777777" w:rsidR="00E56C13" w:rsidRDefault="00E56C13" w:rsidP="00821747">
      <w:pPr>
        <w:pStyle w:val="Brdtekst"/>
        <w:spacing w:after="200" w:line="276" w:lineRule="auto"/>
        <w:rPr>
          <w:ins w:id="187" w:author="Jakob Bang" w:date="2019-04-03T09:31:00Z"/>
          <w:sz w:val="20"/>
          <w:szCs w:val="20"/>
        </w:rPr>
      </w:pPr>
    </w:p>
    <w:p w14:paraId="54741FC4" w14:textId="77777777" w:rsidR="00E56C13" w:rsidRDefault="00E56C13" w:rsidP="00821747">
      <w:pPr>
        <w:pStyle w:val="Brdtekst"/>
        <w:spacing w:after="200" w:line="276" w:lineRule="auto"/>
        <w:rPr>
          <w:ins w:id="188" w:author="Jakob Bang" w:date="2019-04-03T09:31:00Z"/>
          <w:sz w:val="20"/>
          <w:szCs w:val="20"/>
        </w:rPr>
      </w:pPr>
    </w:p>
    <w:p w14:paraId="69A1FC57" w14:textId="77777777" w:rsidR="00E56C13" w:rsidRDefault="00E56C13" w:rsidP="00821747">
      <w:pPr>
        <w:pStyle w:val="Brdtekst"/>
        <w:spacing w:after="200" w:line="276" w:lineRule="auto"/>
        <w:rPr>
          <w:ins w:id="189" w:author="Jakob Bang" w:date="2019-04-03T09:31:00Z"/>
          <w:sz w:val="20"/>
          <w:szCs w:val="20"/>
        </w:rPr>
      </w:pPr>
    </w:p>
    <w:p w14:paraId="6023A976" w14:textId="77777777" w:rsidR="00E56C13" w:rsidRDefault="00E56C13" w:rsidP="00821747">
      <w:pPr>
        <w:pStyle w:val="Brdtekst"/>
        <w:spacing w:after="200" w:line="276" w:lineRule="auto"/>
        <w:rPr>
          <w:ins w:id="190" w:author="Jakob Bang" w:date="2019-04-03T09:31:00Z"/>
          <w:sz w:val="20"/>
          <w:szCs w:val="20"/>
        </w:rPr>
      </w:pPr>
    </w:p>
    <w:p w14:paraId="3A41C319" w14:textId="77777777" w:rsidR="00E56C13" w:rsidRDefault="00E56C13" w:rsidP="00821747">
      <w:pPr>
        <w:pStyle w:val="Brdtekst"/>
        <w:spacing w:after="200" w:line="276" w:lineRule="auto"/>
        <w:rPr>
          <w:ins w:id="191" w:author="Jakob Bang" w:date="2019-04-03T09:31:00Z"/>
          <w:sz w:val="20"/>
          <w:szCs w:val="20"/>
        </w:rPr>
      </w:pPr>
    </w:p>
    <w:p w14:paraId="6DD49BE1" w14:textId="6AD046BF" w:rsidR="00FE3ACB" w:rsidRPr="003C0AA6" w:rsidRDefault="00E56C13" w:rsidP="00821747">
      <w:pPr>
        <w:pStyle w:val="Brdtekst"/>
        <w:spacing w:after="200" w:line="276" w:lineRule="auto"/>
      </w:pPr>
      <w:ins w:id="192"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bookmarkStart w:id="193" w:name="_Toc499907915"/>
      <w:r>
        <w:rPr>
          <w:szCs w:val="28"/>
        </w:rPr>
        <w:lastRenderedPageBreak/>
        <w:t>HAZARD EXAMPLES</w:t>
      </w:r>
      <w:bookmarkEnd w:id="193"/>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4"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5"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6"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7"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198"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9"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proofErr w:type="spellStart"/>
            <w:r w:rsidRPr="003C0AA6">
              <w:rPr>
                <w:rFonts w:ascii="Calibri" w:eastAsia="Times New Roman" w:hAnsi="Calibri" w:cs="Times New Roman"/>
                <w:b/>
                <w:bCs/>
                <w:color w:val="000000"/>
                <w:sz w:val="24"/>
                <w:szCs w:val="24"/>
                <w:lang w:val="da-DK" w:eastAsia="da-DK"/>
              </w:rPr>
              <w:t>Economic</w:t>
            </w:r>
            <w:proofErr w:type="spellEnd"/>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w:t>
            </w:r>
            <w:proofErr w:type="spellStart"/>
            <w:r w:rsidR="00905D23" w:rsidRPr="003C0AA6">
              <w:rPr>
                <w:rFonts w:ascii="Calibri" w:eastAsia="Times New Roman" w:hAnsi="Calibri" w:cs="Times New Roman"/>
                <w:color w:val="000000"/>
                <w:sz w:val="20"/>
                <w:szCs w:val="20"/>
                <w:lang w:eastAsia="da-DK"/>
              </w:rPr>
              <w:t>AtoN</w:t>
            </w:r>
            <w:proofErr w:type="spellEnd"/>
            <w:r w:rsidR="00905D23" w:rsidRPr="003C0AA6">
              <w:rPr>
                <w:rFonts w:ascii="Calibri" w:eastAsia="Times New Roman" w:hAnsi="Calibri" w:cs="Times New Roman"/>
                <w:color w:val="000000"/>
                <w:sz w:val="20"/>
                <w:szCs w:val="20"/>
                <w:lang w:eastAsia="da-DK"/>
              </w:rPr>
              <w:t xml:space="preserve">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proofErr w:type="spellStart"/>
            <w:r w:rsidR="00905D23" w:rsidRPr="003C0AA6">
              <w:rPr>
                <w:rFonts w:ascii="Calibri" w:eastAsia="Times New Roman" w:hAnsi="Calibri" w:cs="Times New Roman"/>
                <w:color w:val="000000"/>
                <w:sz w:val="20"/>
                <w:szCs w:val="20"/>
                <w:lang w:eastAsia="da-DK"/>
              </w:rPr>
              <w:t>Navaid</w:t>
            </w:r>
            <w:proofErr w:type="spellEnd"/>
            <w:r w:rsidR="00905D23" w:rsidRPr="003C0AA6">
              <w:rPr>
                <w:rFonts w:ascii="Calibri" w:eastAsia="Times New Roman" w:hAnsi="Calibri" w:cs="Times New Roman"/>
                <w:color w:val="000000"/>
                <w:sz w:val="20"/>
                <w:szCs w:val="20"/>
                <w:lang w:eastAsia="da-DK"/>
              </w:rPr>
              <w:t xml:space="preserve">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0"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Other </w:t>
            </w:r>
            <w:proofErr w:type="spellStart"/>
            <w:r w:rsidRPr="003C0AA6">
              <w:rPr>
                <w:rFonts w:ascii="Calibri" w:eastAsia="Times New Roman" w:hAnsi="Calibri" w:cs="Times New Roman"/>
                <w:color w:val="000000"/>
                <w:sz w:val="20"/>
                <w:szCs w:val="20"/>
                <w:lang w:eastAsia="da-DK"/>
              </w:rPr>
              <w:t>AtoN</w:t>
            </w:r>
            <w:proofErr w:type="spellEnd"/>
            <w:r w:rsidRPr="003C0AA6">
              <w:rPr>
                <w:rFonts w:ascii="Calibri" w:eastAsia="Times New Roman" w:hAnsi="Calibri" w:cs="Times New Roman"/>
                <w:color w:val="000000"/>
                <w:sz w:val="20"/>
                <w:szCs w:val="20"/>
                <w:lang w:eastAsia="da-DK"/>
              </w:rPr>
              <w:t xml:space="preserve">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5"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6"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w:t>
            </w:r>
            <w:proofErr w:type="gramStart"/>
            <w:r w:rsidRPr="003C0AA6">
              <w:rPr>
                <w:rFonts w:ascii="Calibri" w:eastAsia="Times New Roman" w:hAnsi="Calibri" w:cs="Times New Roman"/>
                <w:color w:val="000000"/>
                <w:sz w:val="20"/>
                <w:szCs w:val="20"/>
                <w:lang w:eastAsia="da-DK"/>
              </w:rPr>
              <w:t>e.g</w:t>
            </w:r>
            <w:proofErr w:type="gramEnd"/>
            <w:r w:rsidRPr="003C0AA6">
              <w:rPr>
                <w:rFonts w:ascii="Calibri" w:eastAsia="Times New Roman" w:hAnsi="Calibri" w:cs="Times New Roman"/>
                <w:color w:val="000000"/>
                <w:sz w:val="20"/>
                <w:szCs w:val="20"/>
                <w:lang w:eastAsia="da-DK"/>
              </w:rPr>
              <w:t>.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1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5"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 xml:space="preserve">Waterway </w:t>
            </w:r>
            <w:proofErr w:type="spellStart"/>
            <w:r w:rsidRPr="003C0AA6">
              <w:rPr>
                <w:rFonts w:ascii="Calibri" w:eastAsia="Times New Roman" w:hAnsi="Calibri" w:cs="Times New Roman"/>
                <w:b/>
                <w:bCs/>
                <w:color w:val="000000"/>
                <w:sz w:val="24"/>
                <w:szCs w:val="24"/>
                <w:lang w:val="da-DK" w:eastAsia="da-DK"/>
              </w:rPr>
              <w:t>complexity</w:t>
            </w:r>
            <w:proofErr w:type="spellEnd"/>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16" w:name="_Toc499907916"/>
      <w:r>
        <w:rPr>
          <w:caps w:val="0"/>
        </w:rPr>
        <w:lastRenderedPageBreak/>
        <w:t>SCENARIO EXAMPLES</w:t>
      </w:r>
      <w:bookmarkEnd w:id="21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Collisions</w:t>
            </w:r>
            <w:proofErr w:type="spellEnd"/>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Groundings</w:t>
            </w:r>
            <w:proofErr w:type="spellEnd"/>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Allisions</w:t>
            </w:r>
            <w:proofErr w:type="spellEnd"/>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proofErr w:type="spellStart"/>
            <w:r w:rsidRPr="00392206">
              <w:rPr>
                <w:rFonts w:eastAsia="Times New Roman" w:cs="Times New Roman"/>
                <w:color w:val="000000"/>
                <w:sz w:val="20"/>
                <w:szCs w:val="20"/>
                <w:lang w:val="da-DK" w:eastAsia="da-DK"/>
              </w:rPr>
              <w:t>Aquaculture</w:t>
            </w:r>
            <w:proofErr w:type="spellEnd"/>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Foundering</w:t>
            </w:r>
            <w:proofErr w:type="spellEnd"/>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proofErr w:type="spellStart"/>
            <w:r w:rsidRPr="00392206">
              <w:rPr>
                <w:rFonts w:eastAsia="Times New Roman" w:cs="Times New Roman"/>
                <w:color w:val="000000"/>
                <w:sz w:val="20"/>
                <w:szCs w:val="20"/>
                <w:lang w:val="da-DK" w:eastAsia="da-DK"/>
              </w:rPr>
              <w:t>Capsizing</w:t>
            </w:r>
            <w:proofErr w:type="spellEnd"/>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proofErr w:type="spellStart"/>
            <w:r w:rsidRPr="00392206">
              <w:rPr>
                <w:rFonts w:eastAsia="Times New Roman" w:cs="Times New Roman"/>
                <w:color w:val="000000"/>
                <w:sz w:val="20"/>
                <w:szCs w:val="20"/>
                <w:lang w:val="da-DK" w:eastAsia="da-DK"/>
              </w:rPr>
              <w:t>Sinking</w:t>
            </w:r>
            <w:proofErr w:type="spellEnd"/>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Structural</w:t>
            </w:r>
            <w:proofErr w:type="spellEnd"/>
            <w:r w:rsidRPr="00392206">
              <w:rPr>
                <w:rFonts w:ascii="Calibri" w:eastAsia="Times New Roman" w:hAnsi="Calibri" w:cs="Times New Roman"/>
                <w:b/>
                <w:bCs/>
                <w:color w:val="000000"/>
                <w:sz w:val="24"/>
                <w:szCs w:val="24"/>
                <w:lang w:val="da-DK" w:eastAsia="da-DK"/>
              </w:rPr>
              <w:t xml:space="preserve"> </w:t>
            </w:r>
            <w:proofErr w:type="spellStart"/>
            <w:r w:rsidRPr="00392206">
              <w:rPr>
                <w:rFonts w:ascii="Calibri" w:eastAsia="Times New Roman" w:hAnsi="Calibri" w:cs="Times New Roman"/>
                <w:b/>
                <w:bCs/>
                <w:color w:val="000000"/>
                <w:sz w:val="24"/>
                <w:szCs w:val="24"/>
                <w:lang w:val="da-DK" w:eastAsia="da-DK"/>
              </w:rPr>
              <w:t>Failure</w:t>
            </w:r>
            <w:proofErr w:type="spellEnd"/>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proofErr w:type="spellStart"/>
            <w:r w:rsidRPr="00392206">
              <w:rPr>
                <w:rFonts w:ascii="Calibri" w:eastAsia="Times New Roman" w:hAnsi="Calibri" w:cs="Times New Roman"/>
                <w:b/>
                <w:bCs/>
                <w:color w:val="000000"/>
                <w:sz w:val="24"/>
                <w:szCs w:val="24"/>
                <w:lang w:val="da-DK" w:eastAsia="da-DK"/>
              </w:rPr>
              <w:t>Other</w:t>
            </w:r>
            <w:proofErr w:type="spellEnd"/>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proofErr w:type="spellStart"/>
            <w:r w:rsidRPr="00392206">
              <w:rPr>
                <w:rFonts w:eastAsia="Times New Roman" w:cs="Times New Roman"/>
                <w:color w:val="000000"/>
                <w:sz w:val="20"/>
                <w:szCs w:val="20"/>
                <w:lang w:val="da-DK" w:eastAsia="da-DK"/>
              </w:rPr>
              <w:t>Cargo</w:t>
            </w:r>
            <w:proofErr w:type="spellEnd"/>
            <w:r w:rsidRPr="00392206">
              <w:rPr>
                <w:rFonts w:eastAsia="Times New Roman" w:cs="Times New Roman"/>
                <w:color w:val="000000"/>
                <w:sz w:val="20"/>
                <w:szCs w:val="20"/>
                <w:lang w:val="da-DK" w:eastAsia="da-DK"/>
              </w:rPr>
              <w:t xml:space="preserve">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rdtekst"/>
      </w:pPr>
    </w:p>
    <w:p w14:paraId="580697FF" w14:textId="77777777" w:rsidR="004A3A99" w:rsidRDefault="004A3A99" w:rsidP="00C05A4F">
      <w:pPr>
        <w:pStyle w:val="Annex"/>
        <w:sectPr w:rsidR="004A3A99" w:rsidSect="004B39E5">
          <w:headerReference w:type="even" r:id="rId36"/>
          <w:headerReference w:type="default" r:id="rId37"/>
          <w:footerReference w:type="default" r:id="rId38"/>
          <w:headerReference w:type="first" r:id="rId39"/>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bookmarkStart w:id="217" w:name="_Toc499907917"/>
      <w:r>
        <w:lastRenderedPageBreak/>
        <w:t xml:space="preserve">EXAMPLE RISK ASSESSMENT </w:t>
      </w:r>
      <w:commentRangeStart w:id="218"/>
      <w:r>
        <w:t>MATRIX</w:t>
      </w:r>
      <w:bookmarkEnd w:id="217"/>
      <w:commentRangeEnd w:id="218"/>
      <w:r w:rsidR="001B7046">
        <w:rPr>
          <w:rStyle w:val="Kommentarhenvisning"/>
          <w:b w:val="0"/>
          <w:i w:val="0"/>
          <w:caps w:val="0"/>
          <w:color w:val="auto"/>
          <w:u w:val="none"/>
        </w:rPr>
        <w:commentReference w:id="218"/>
      </w:r>
      <w:ins w:id="219" w:author="Jakob Bang" w:date="2019-04-03T11:32:00Z">
        <w:r w:rsidR="001B7046">
          <w:t xml:space="preserve"> </w:t>
        </w:r>
      </w:ins>
    </w:p>
    <w:p w14:paraId="5537A2E4" w14:textId="5270DBAC" w:rsidR="00C05A4F" w:rsidRPr="00C05A4F" w:rsidRDefault="00C05A4F" w:rsidP="00C05A4F">
      <w:pPr>
        <w:pStyle w:val="Brdteks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0"/>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1"/>
      <w:headerReference w:type="default" r:id="rId42"/>
      <w:footerReference w:type="default" r:id="rId43"/>
      <w:headerReference w:type="first" r:id="rId44"/>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2" w:author="Jakob Bang" w:date="2019-04-02T16:23:00Z" w:initials="JB">
    <w:p w14:paraId="1557C142" w14:textId="2F983DBE" w:rsidR="00FA0508" w:rsidRDefault="00FA0508">
      <w:pPr>
        <w:pStyle w:val="Kommentartekst"/>
      </w:pPr>
      <w:r>
        <w:rPr>
          <w:rStyle w:val="Kommentarhenvisning"/>
        </w:rPr>
        <w:annotationRef/>
      </w:r>
      <w:r>
        <w:t xml:space="preserve">Is Background </w:t>
      </w:r>
      <w:proofErr w:type="gramStart"/>
      <w:r>
        <w:t>necessary ??</w:t>
      </w:r>
      <w:proofErr w:type="gramEnd"/>
    </w:p>
  </w:comment>
  <w:comment w:id="67" w:author="Jakob Bang" w:date="2019-04-02T16:26:00Z" w:initials="JB">
    <w:p w14:paraId="700BBDCC" w14:textId="5D80293B" w:rsidR="00FA0508" w:rsidRDefault="00FA0508">
      <w:pPr>
        <w:pStyle w:val="Kommentartekst"/>
      </w:pPr>
      <w:r>
        <w:rPr>
          <w:rStyle w:val="Kommentarhenvisning"/>
        </w:rPr>
        <w:annotationRef/>
      </w:r>
      <w:r>
        <w:t>To be considered</w:t>
      </w:r>
    </w:p>
  </w:comment>
  <w:comment w:id="68" w:author="Jakob Bang" w:date="2019-04-02T16:33:00Z" w:initials="JB">
    <w:p w14:paraId="6328B748" w14:textId="3A1B3B0E" w:rsidR="00FA0508" w:rsidRDefault="00FA0508">
      <w:pPr>
        <w:pStyle w:val="Kommentartekst"/>
      </w:pPr>
      <w:r>
        <w:rPr>
          <w:rStyle w:val="Kommentarhenvisning"/>
        </w:rPr>
        <w:annotationRef/>
      </w:r>
      <w:r>
        <w:t>Check with annexes</w:t>
      </w:r>
    </w:p>
  </w:comment>
  <w:comment w:id="72" w:author="Jakob Bang" w:date="2019-04-02T16:41:00Z" w:initials="JB">
    <w:p w14:paraId="58A2710E" w14:textId="68FC8DFE" w:rsidR="00FA0508" w:rsidRDefault="00FA0508">
      <w:pPr>
        <w:pStyle w:val="Kommentartekst"/>
      </w:pPr>
      <w:r>
        <w:rPr>
          <w:rStyle w:val="Kommentarhenvisning"/>
        </w:rPr>
        <w:annotationRef/>
      </w:r>
      <w:r>
        <w:t>Should be aligned with the review of 1018</w:t>
      </w:r>
    </w:p>
  </w:comment>
  <w:comment w:id="102" w:author="Jakob Bang" w:date="2019-04-03T09:40:00Z" w:initials="JB">
    <w:p w14:paraId="5927E979" w14:textId="3DD318F2" w:rsidR="00FA0508" w:rsidRDefault="00FA0508">
      <w:pPr>
        <w:pStyle w:val="Kommentartekst"/>
      </w:pPr>
      <w:r>
        <w:rPr>
          <w:rStyle w:val="Kommentarhenvisning"/>
        </w:rPr>
        <w:annotationRef/>
      </w:r>
      <w:r>
        <w:t xml:space="preserve">Other </w:t>
      </w:r>
      <w:proofErr w:type="gramStart"/>
      <w:r>
        <w:t>words ???</w:t>
      </w:r>
      <w:proofErr w:type="gramEnd"/>
    </w:p>
  </w:comment>
  <w:comment w:id="109" w:author="Jakob Bang" w:date="2019-04-03T09:36:00Z" w:initials="JB">
    <w:p w14:paraId="73F265B3" w14:textId="2E3CFDC5" w:rsidR="00FA0508" w:rsidRDefault="00FA0508">
      <w:pPr>
        <w:pStyle w:val="Kommentartekst"/>
      </w:pPr>
      <w:r>
        <w:rPr>
          <w:rStyle w:val="Kommentarhenvisning"/>
        </w:rPr>
        <w:annotationRef/>
      </w:r>
      <w:r>
        <w:t xml:space="preserve">Must be combined with 3.3. </w:t>
      </w:r>
      <w:proofErr w:type="gramStart"/>
      <w:r>
        <w:t>in</w:t>
      </w:r>
      <w:proofErr w:type="gramEnd"/>
      <w:r>
        <w:t xml:space="preserve"> the MSA document</w:t>
      </w:r>
    </w:p>
  </w:comment>
  <w:comment w:id="150" w:author="Jakob Bang" w:date="2019-04-03T11:21:00Z" w:initials="JB">
    <w:p w14:paraId="10E36694" w14:textId="65D0EE3E" w:rsidR="00FA0508" w:rsidRDefault="00FA0508">
      <w:pPr>
        <w:pStyle w:val="Kommentartekst"/>
      </w:pPr>
      <w:r>
        <w:rPr>
          <w:rStyle w:val="Kommentarhenvisning"/>
        </w:rPr>
        <w:annotationRef/>
      </w:r>
      <w:r>
        <w:t xml:space="preserve">Should be revised </w:t>
      </w:r>
    </w:p>
  </w:comment>
  <w:comment w:id="169" w:author="Jakob Bang" w:date="2019-04-03T11:50:00Z" w:initials="JB">
    <w:p w14:paraId="0B1C531A" w14:textId="2D1BE018" w:rsidR="00FA0508" w:rsidRDefault="00FA0508">
      <w:pPr>
        <w:pStyle w:val="Kommentartekst"/>
      </w:pPr>
      <w:r>
        <w:rPr>
          <w:rStyle w:val="Kommentarhenvisning"/>
        </w:rPr>
        <w:annotationRef/>
      </w:r>
      <w:r>
        <w:t>Can be based on annex in the AMSA document. Add a new annex D in this document</w:t>
      </w:r>
    </w:p>
  </w:comment>
  <w:comment w:id="170" w:author="Jakob Bang" w:date="2019-04-03T11:52:00Z" w:initials="JB">
    <w:p w14:paraId="401BC0E8" w14:textId="7A943A67" w:rsidR="00FA0508" w:rsidRDefault="00FA0508">
      <w:pPr>
        <w:pStyle w:val="Kommentartekst"/>
      </w:pPr>
      <w:r>
        <w:rPr>
          <w:rStyle w:val="Kommentarhenvisning"/>
        </w:rPr>
        <w:annotationRef/>
      </w:r>
      <w:r>
        <w:t xml:space="preserve">Will be modified from the new template </w:t>
      </w:r>
    </w:p>
  </w:comment>
  <w:comment w:id="174" w:author="Jakob Bang" w:date="2019-04-03T11:53:00Z" w:initials="JB">
    <w:p w14:paraId="0CEA14AA" w14:textId="246ECF0C" w:rsidR="00FA0508" w:rsidRDefault="00FA0508">
      <w:pPr>
        <w:pStyle w:val="Kommentartekst"/>
      </w:pPr>
      <w:r>
        <w:rPr>
          <w:rStyle w:val="Kommentarhenvisning"/>
        </w:rPr>
        <w:annotationRef/>
      </w:r>
      <w:r>
        <w:t>To be updated</w:t>
      </w:r>
    </w:p>
  </w:comment>
  <w:comment w:id="176" w:author="Jakob Bang" w:date="2019-04-03T11:54:00Z" w:initials="JB">
    <w:p w14:paraId="0BED7339" w14:textId="3C05599C" w:rsidR="00FA0508" w:rsidRDefault="00FA0508">
      <w:pPr>
        <w:pStyle w:val="Kommentartekst"/>
      </w:pPr>
      <w:r>
        <w:rPr>
          <w:rStyle w:val="Kommentarhenvisning"/>
        </w:rPr>
        <w:annotationRef/>
      </w:r>
      <w:r>
        <w:t>SIRA not mentioned in the IMO document</w:t>
      </w:r>
    </w:p>
  </w:comment>
  <w:comment w:id="218" w:author="Jakob Bang" w:date="2019-04-03T11:32:00Z" w:initials="JB">
    <w:p w14:paraId="04FB0DAD" w14:textId="4AB7E361" w:rsidR="00FA0508" w:rsidRDefault="00FA0508">
      <w:pPr>
        <w:pStyle w:val="Kommentartekst"/>
      </w:pPr>
      <w:r>
        <w:rPr>
          <w:rStyle w:val="Kommentarhenvisning"/>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57C142"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04FDF" w14:textId="77777777" w:rsidR="006560BA" w:rsidRDefault="006560BA" w:rsidP="003274DB">
      <w:r>
        <w:separator/>
      </w:r>
    </w:p>
    <w:p w14:paraId="3D34E438" w14:textId="77777777" w:rsidR="006560BA" w:rsidRDefault="006560BA"/>
  </w:endnote>
  <w:endnote w:type="continuationSeparator" w:id="0">
    <w:p w14:paraId="50FCB9AF" w14:textId="77777777" w:rsidR="006560BA" w:rsidRDefault="006560BA" w:rsidP="003274DB">
      <w:r>
        <w:continuationSeparator/>
      </w:r>
    </w:p>
    <w:p w14:paraId="0A6C4DBD" w14:textId="77777777" w:rsidR="006560BA" w:rsidRDefault="00656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E4D5F" w14:textId="77777777" w:rsidR="00FA0508" w:rsidRDefault="00FA0508" w:rsidP="00EC7C87">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14</w:t>
    </w:r>
    <w:r>
      <w:rPr>
        <w:rStyle w:val="Sidetal"/>
      </w:rPr>
      <w:fldChar w:fldCharType="end"/>
    </w:r>
  </w:p>
  <w:p w14:paraId="50C281F5" w14:textId="77777777" w:rsidR="00FA0508" w:rsidRDefault="00FA0508" w:rsidP="00C907DF">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14</w:t>
    </w:r>
    <w:r>
      <w:rPr>
        <w:rStyle w:val="Sidetal"/>
      </w:rPr>
      <w:fldChar w:fldCharType="end"/>
    </w:r>
  </w:p>
  <w:p w14:paraId="4DB03E9F" w14:textId="77777777" w:rsidR="00FA0508" w:rsidRDefault="00FA0508" w:rsidP="00A97900">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14</w:t>
    </w:r>
    <w:r>
      <w:rPr>
        <w:rStyle w:val="Sidetal"/>
      </w:rPr>
      <w:fldChar w:fldCharType="end"/>
    </w:r>
  </w:p>
  <w:p w14:paraId="4F4C2573" w14:textId="77777777" w:rsidR="00FA0508" w:rsidRDefault="00FA0508" w:rsidP="005378A6">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14</w:t>
    </w:r>
    <w:r>
      <w:rPr>
        <w:rStyle w:val="Sidetal"/>
      </w:rPr>
      <w:fldChar w:fldCharType="end"/>
    </w:r>
  </w:p>
  <w:p w14:paraId="134CA541" w14:textId="77777777" w:rsidR="00FA0508" w:rsidRDefault="00FA0508" w:rsidP="005378A6">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99534" w14:textId="1233BBE4" w:rsidR="00FA0508" w:rsidRPr="00ED2A8D" w:rsidRDefault="00FA0508" w:rsidP="008747E0">
    <w:pPr>
      <w:pStyle w:val="Sidefod"/>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Sidetal"/>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52" w:author="Jakob Bang" w:date="2019-04-02T13:21:00Z">
          <w:rPr>
            <w:szCs w:val="15"/>
            <w:lang w:val="da-DK"/>
          </w:rPr>
        </w:rPrChange>
      </w:rPr>
      <w:t xml:space="preserve"> </w:t>
    </w:r>
    <w:r>
      <w:rPr>
        <w:szCs w:val="15"/>
      </w:rPr>
      <w:fldChar w:fldCharType="begin"/>
    </w:r>
    <w:r w:rsidRPr="000971C0">
      <w:rPr>
        <w:szCs w:val="15"/>
        <w:lang w:val="en-US"/>
        <w:rPrChange w:id="53"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noProof/>
        <w:szCs w:val="15"/>
      </w:rPr>
      <w:t>14</w:t>
    </w:r>
    <w:r w:rsidRPr="00C907DF">
      <w:rPr>
        <w:rStyle w:val="Sideta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CE0F5" w14:textId="310B181B" w:rsidR="00FA0508" w:rsidRPr="00C716E5" w:rsidRDefault="00FA0508" w:rsidP="00C716E5">
    <w:pPr>
      <w:pStyle w:val="Sidefod"/>
      <w:rPr>
        <w:sz w:val="15"/>
        <w:szCs w:val="15"/>
      </w:rPr>
    </w:pPr>
  </w:p>
  <w:p w14:paraId="563B890B" w14:textId="77777777" w:rsidR="00FA0508" w:rsidRDefault="00FA0508" w:rsidP="00C716E5">
    <w:pPr>
      <w:pStyle w:val="Footerportrait"/>
    </w:pPr>
  </w:p>
  <w:p w14:paraId="352ACC75" w14:textId="2F7F4D8B" w:rsidR="00FA0508" w:rsidRPr="00C907DF" w:rsidRDefault="00FA0508" w:rsidP="00C716E5">
    <w:pPr>
      <w:pStyle w:val="Footerportrait"/>
      <w:rPr>
        <w:rStyle w:val="Sidetal"/>
        <w:szCs w:val="15"/>
      </w:rPr>
    </w:pPr>
    <w:r>
      <w:t xml:space="preserve">IALA </w:t>
    </w:r>
    <w:r>
      <w:fldChar w:fldCharType="begin"/>
    </w:r>
    <w:r>
      <w:instrText xml:space="preserve"> STYLEREF "Document type" \* MERGEFORMAT </w:instrTex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756E99">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00163192" w:rsidR="00FA0508" w:rsidRPr="00C907DF" w:rsidRDefault="00FA0508" w:rsidP="00C716E5">
    <w:pPr>
      <w:pStyle w:val="Footerportrait"/>
    </w:pPr>
    <w:fldSimple w:instr=" STYLEREF &quot;Edition number&quot; \* MERGEFORMAT ">
      <w:r w:rsidR="00756E99">
        <w:t>Edition 1.0</w:t>
      </w:r>
    </w:fldSimple>
    <w:r>
      <w:t xml:space="preserve">  </w:t>
    </w:r>
    <w:fldSimple w:instr=" STYLEREF &quot;Document date&quot; \* MERGEFORMAT ">
      <w:r w:rsidR="00756E99">
        <w:t>December 2017</w:t>
      </w:r>
    </w:fldSimple>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756E99">
      <w:rPr>
        <w:rStyle w:val="Sidetal"/>
        <w:szCs w:val="15"/>
      </w:rPr>
      <w:t>3</w:t>
    </w:r>
    <w:r w:rsidRPr="00C907DF">
      <w:rPr>
        <w:rStyle w:val="Sideta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BDCE9" w14:textId="59731131" w:rsidR="00FA0508" w:rsidRDefault="00FA0508" w:rsidP="00C716E5">
    <w:pPr>
      <w:pStyle w:val="Sidefod"/>
    </w:pPr>
  </w:p>
  <w:p w14:paraId="1C99F5B0" w14:textId="77777777" w:rsidR="00FA0508" w:rsidRDefault="00FA0508" w:rsidP="00C716E5">
    <w:pPr>
      <w:pStyle w:val="Footerportrait"/>
    </w:pPr>
  </w:p>
  <w:p w14:paraId="73669DC0" w14:textId="0F1115BC" w:rsidR="00FA0508" w:rsidRPr="00A05463" w:rsidRDefault="00FA0508" w:rsidP="00C716E5">
    <w:pPr>
      <w:pStyle w:val="Footerportrait"/>
      <w:rPr>
        <w:rStyle w:val="Sidetal"/>
        <w:szCs w:val="15"/>
      </w:rPr>
    </w:pPr>
    <w:r>
      <w:t xml:space="preserve">IALA </w:t>
    </w:r>
    <w:r>
      <w:fldChar w:fldCharType="begin"/>
    </w:r>
    <w:r>
      <w:instrText xml:space="preserve"> STYLEREF "Document type" \* MERGEFORMAT </w:instrTex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756E99">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41B14F06" w:rsidR="00FA0508" w:rsidRPr="00525922" w:rsidRDefault="00FA0508" w:rsidP="00C716E5">
    <w:pPr>
      <w:pStyle w:val="Footerportrait"/>
    </w:pPr>
    <w:fldSimple w:instr=" STYLEREF &quot;Edition number&quot; \* MERGEFORMAT ">
      <w:r w:rsidR="00756E99">
        <w:t>Edition 1.0</w:t>
      </w:r>
    </w:fldSimple>
    <w:r>
      <w:t xml:space="preserve"> December 2017</w:t>
    </w:r>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756E99">
      <w:rPr>
        <w:rStyle w:val="Sidetal"/>
        <w:szCs w:val="15"/>
      </w:rPr>
      <w:t>4</w:t>
    </w:r>
    <w:r w:rsidRPr="00C907DF">
      <w:rPr>
        <w:rStyle w:val="Sideta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A954" w14:textId="77777777" w:rsidR="00FA0508" w:rsidRDefault="00FA0508" w:rsidP="00C716E5">
    <w:pPr>
      <w:pStyle w:val="Sidefod"/>
    </w:pPr>
  </w:p>
  <w:p w14:paraId="3C619E6F" w14:textId="77777777" w:rsidR="00FA0508" w:rsidRDefault="00FA0508" w:rsidP="00C716E5">
    <w:pPr>
      <w:pStyle w:val="Footerportrait"/>
    </w:pPr>
  </w:p>
  <w:p w14:paraId="53E61730" w14:textId="0C18BB7B" w:rsidR="00FA0508" w:rsidRPr="00C907DF" w:rsidRDefault="00FA0508" w:rsidP="00C716E5">
    <w:pPr>
      <w:pStyle w:val="Footerportrait"/>
    </w:pPr>
    <w:r>
      <w:t xml:space="preserve">IALA </w:t>
    </w:r>
    <w:r>
      <w:fldChar w:fldCharType="begin"/>
    </w:r>
    <w:r>
      <w:instrText xml:space="preserve"> STYLEREF "Document type" \* MERGEFORMAT </w:instrTex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D60D08">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76ED9CE2" w:rsidR="00FA0508" w:rsidRPr="00C907DF" w:rsidRDefault="00FA0508" w:rsidP="00C716E5">
    <w:pPr>
      <w:pStyle w:val="Footerportrait"/>
    </w:pPr>
    <w:fldSimple w:instr=" STYLEREF &quot;Edition number&quot; \* MERGEFORMAT ">
      <w:r w:rsidR="00D60D08">
        <w:t>Edition 1.0</w:t>
      </w:r>
    </w:fldSimple>
    <w:r>
      <w:t xml:space="preserve">  </w:t>
    </w:r>
    <w:fldSimple w:instr=" STYLEREF &quot;Document date&quot; \* MERGEFORMAT ">
      <w:r w:rsidR="00D60D08">
        <w:t>December 2017</w:t>
      </w:r>
    </w:fldSimple>
    <w:r>
      <w:tab/>
    </w:r>
    <w:r>
      <w:rPr>
        <w:rStyle w:val="Sidetal"/>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D60D08">
      <w:rPr>
        <w:rStyle w:val="Sidetal"/>
        <w:szCs w:val="15"/>
      </w:rPr>
      <w:t>17</w:t>
    </w:r>
    <w:r w:rsidRPr="00C907DF">
      <w:rPr>
        <w:rStyle w:val="Sidetal"/>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36D77" w14:textId="77777777" w:rsidR="00FA0508" w:rsidRDefault="00FA0508" w:rsidP="00C716E5">
    <w:pPr>
      <w:pStyle w:val="Sidefod"/>
    </w:pPr>
  </w:p>
  <w:p w14:paraId="7DEB30B0" w14:textId="77777777" w:rsidR="00FA0508" w:rsidRDefault="00FA0508" w:rsidP="00C716E5">
    <w:pPr>
      <w:pStyle w:val="Footerportrait"/>
    </w:pPr>
  </w:p>
  <w:p w14:paraId="42B7D490" w14:textId="0118119B" w:rsidR="00FA0508" w:rsidRPr="00C907DF" w:rsidRDefault="00FA0508" w:rsidP="00C716E5">
    <w:pPr>
      <w:pStyle w:val="Footerportrait"/>
    </w:pPr>
    <w:r>
      <w:t xml:space="preserve">IALA </w:t>
    </w:r>
    <w:r>
      <w:fldChar w:fldCharType="begin"/>
    </w:r>
    <w:r>
      <w:instrText xml:space="preserve"> STYLEREF "Document type" \* MERGEFORMAT </w:instrTex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756E99">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136040B0" w:rsidR="00FA0508" w:rsidRPr="00C907DF" w:rsidRDefault="00FA0508" w:rsidP="00C716E5">
    <w:pPr>
      <w:pStyle w:val="Footerportrait"/>
    </w:pPr>
    <w:fldSimple w:instr=" STYLEREF &quot;Edition number&quot; \* MERGEFORMAT ">
      <w:r w:rsidR="00756E99">
        <w:t>Edition 1.0</w:t>
      </w:r>
    </w:fldSimple>
    <w:r>
      <w:t xml:space="preserve">  </w:t>
    </w:r>
    <w:fldSimple w:instr=" STYLEREF &quot;Document date&quot; \* MERGEFORMAT ">
      <w:r w:rsidR="00756E99">
        <w:t>December 2017</w:t>
      </w:r>
    </w:fldSimple>
    <w:r>
      <w:tab/>
    </w:r>
    <w:r>
      <w:tab/>
    </w:r>
    <w:r>
      <w:tab/>
    </w:r>
    <w:r>
      <w:tab/>
    </w:r>
    <w:r>
      <w:tab/>
    </w:r>
    <w:r>
      <w:tab/>
    </w:r>
    <w:r>
      <w:tab/>
    </w:r>
    <w:r>
      <w:tab/>
    </w:r>
    <w:r>
      <w:rPr>
        <w:rStyle w:val="Sidetal"/>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756E99">
      <w:rPr>
        <w:rStyle w:val="Sidetal"/>
        <w:szCs w:val="15"/>
      </w:rPr>
      <w:t>18</w:t>
    </w:r>
    <w:r w:rsidRPr="00C907DF">
      <w:rPr>
        <w:rStyle w:val="Sideta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74AF" w14:textId="77777777" w:rsidR="006560BA" w:rsidRDefault="006560BA" w:rsidP="003274DB">
      <w:r>
        <w:separator/>
      </w:r>
    </w:p>
    <w:p w14:paraId="305A0D14" w14:textId="77777777" w:rsidR="006560BA" w:rsidRDefault="006560BA"/>
  </w:footnote>
  <w:footnote w:type="continuationSeparator" w:id="0">
    <w:p w14:paraId="70419CE0" w14:textId="77777777" w:rsidR="006560BA" w:rsidRDefault="006560BA" w:rsidP="003274DB">
      <w:r>
        <w:continuationSeparator/>
      </w:r>
    </w:p>
    <w:p w14:paraId="202C1E1C" w14:textId="77777777" w:rsidR="006560BA" w:rsidRDefault="006560BA"/>
  </w:footnote>
  <w:footnote w:id="1">
    <w:p w14:paraId="1070F5F9" w14:textId="37B0A550" w:rsidR="00FA0508" w:rsidRDefault="00FA0508">
      <w:pPr>
        <w:pStyle w:val="Fodnotetekst"/>
      </w:pPr>
      <w:r>
        <w:rPr>
          <w:rStyle w:val="Fodnotehenvisning"/>
        </w:rPr>
        <w:footnoteRef/>
      </w:r>
      <w:r>
        <w:t xml:space="preserve"> The overarching guidance on risk management is contained in IALA Guideline 1018</w:t>
      </w:r>
    </w:p>
  </w:footnote>
  <w:footnote w:id="2">
    <w:p w14:paraId="1B956841" w14:textId="7F90452F" w:rsidR="00FA0508" w:rsidRDefault="00FA0508" w:rsidP="0005422F">
      <w:pPr>
        <w:pStyle w:val="Fodnotetekst"/>
      </w:pPr>
      <w:r>
        <w:rPr>
          <w:rStyle w:val="Fodnotehenvisning"/>
        </w:rPr>
        <w:footnoteRef/>
      </w:r>
      <w:r>
        <w:t xml:space="preserve"> Guideline 1123 gives specific guidance on the use of IWRAP.</w:t>
      </w:r>
    </w:p>
  </w:footnote>
  <w:footnote w:id="3">
    <w:p w14:paraId="25ACBE6B" w14:textId="77D53B45" w:rsidR="00FA0508" w:rsidRDefault="00FA0508" w:rsidP="0005422F">
      <w:pPr>
        <w:pStyle w:val="Fodnotetekst"/>
      </w:pPr>
      <w:r>
        <w:rPr>
          <w:rStyle w:val="Fodnotehenvisning"/>
        </w:rPr>
        <w:footnoteRef/>
      </w:r>
      <w:r>
        <w:t xml:space="preserve"> Guideline 1124 gives specific guidance on the use of PAWSA.</w:t>
      </w:r>
    </w:p>
  </w:footnote>
  <w:footnote w:id="4">
    <w:p w14:paraId="7BDC8649" w14:textId="06A86409" w:rsidR="00FA0508" w:rsidRDefault="00FA0508" w:rsidP="001E0F45">
      <w:pPr>
        <w:pStyle w:val="Fodnotetekst"/>
        <w:ind w:left="0" w:firstLine="0"/>
      </w:pPr>
      <w:r>
        <w:rPr>
          <w:rStyle w:val="Fodnotehenvisning"/>
        </w:rPr>
        <w:footnoteRef/>
      </w:r>
      <w:r>
        <w:t xml:space="preserve"> </w:t>
      </w:r>
      <w:r w:rsidRPr="00916D20">
        <w:t>IMO SN.1/Circ</w:t>
      </w:r>
      <w:r>
        <w:t>.296 dated 7 December 2010.</w:t>
      </w:r>
    </w:p>
  </w:footnote>
  <w:footnote w:id="5">
    <w:p w14:paraId="04180AF4" w14:textId="77777777" w:rsidR="00FA0508" w:rsidRPr="00B45583" w:rsidRDefault="00FA0508" w:rsidP="00B10C4E">
      <w:pPr>
        <w:pStyle w:val="Fodnotetekst"/>
        <w:ind w:left="0" w:firstLine="0"/>
        <w:rPr>
          <w:szCs w:val="18"/>
        </w:rPr>
      </w:pPr>
      <w:r w:rsidRPr="00B45583">
        <w:rPr>
          <w:rStyle w:val="Fodnotehenvisning"/>
          <w:szCs w:val="18"/>
        </w:rPr>
        <w:footnoteRef/>
      </w:r>
      <w:r w:rsidRPr="00B45583">
        <w:rPr>
          <w:szCs w:val="18"/>
        </w:rPr>
        <w:t xml:space="preserve"> Stakeholders are individuals, groups or organisations able to affect or be affected by a decision or activity related to </w:t>
      </w:r>
      <w:proofErr w:type="spellStart"/>
      <w:r w:rsidRPr="00B45583">
        <w:rPr>
          <w:szCs w:val="18"/>
        </w:rPr>
        <w:t>AtoN</w:t>
      </w:r>
      <w:proofErr w:type="spellEnd"/>
      <w:r w:rsidRPr="00B45583">
        <w:rPr>
          <w:szCs w:val="18"/>
        </w:rPr>
        <w:t xml:space="preserve"> service provision. Refer to </w:t>
      </w:r>
      <w:r w:rsidRPr="00B45583">
        <w:rPr>
          <w:szCs w:val="18"/>
          <w:lang w:val="en-US"/>
        </w:rPr>
        <w:t>IALA Guideline 1079 on establishing and conducting user consultancy for more information</w:t>
      </w:r>
    </w:p>
  </w:footnote>
  <w:footnote w:id="6">
    <w:p w14:paraId="37072C2B" w14:textId="50F16493" w:rsidR="00FA0508" w:rsidRDefault="00FA0508">
      <w:pPr>
        <w:pStyle w:val="Fodnotetekst"/>
      </w:pPr>
      <w:r>
        <w:rPr>
          <w:rStyle w:val="Fodnotehenvisning"/>
        </w:rPr>
        <w:footnoteRef/>
      </w:r>
      <w:r>
        <w:t xml:space="preserve"> “Allison” is defined as a vessel striking a fixed man-made object such as a pier or berthing dolphin</w:t>
      </w:r>
    </w:p>
  </w:footnote>
  <w:footnote w:id="7">
    <w:p w14:paraId="51E86F97" w14:textId="02C530D5" w:rsidR="00FA0508" w:rsidRDefault="00FA0508">
      <w:pPr>
        <w:pStyle w:val="Fodnotetekst"/>
      </w:pPr>
      <w:r>
        <w:rPr>
          <w:rStyle w:val="Fodnotehenvisning"/>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A0508" w:rsidRPr="004F734F" w:rsidRDefault="00FA0508" w:rsidP="00091BF3">
      <w:pPr>
        <w:pStyle w:val="Fodnotetekst"/>
      </w:pPr>
      <w:r>
        <w:rPr>
          <w:rStyle w:val="Fodnotehenvisning"/>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C79A" w14:textId="29BE6F99" w:rsidR="00FA0508" w:rsidRPr="00ED2A8D" w:rsidRDefault="00FA0508" w:rsidP="005207AE">
    <w:pPr>
      <w:pStyle w:val="Sidehoved"/>
      <w:jc w:val="right"/>
    </w:pPr>
    <w:r>
      <w:t xml:space="preserve">ARM9-11.4 </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6DB5" w14:textId="2B03BF50" w:rsidR="00FA0508" w:rsidRPr="00667792" w:rsidRDefault="00FA0508" w:rsidP="00667792">
    <w:pPr>
      <w:pStyle w:val="Sidehoved"/>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FE98A" w14:textId="3E835A06" w:rsidR="00FA0508" w:rsidRDefault="00FA0508">
    <w:pPr>
      <w:pStyle w:val="Sidehoved"/>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8795E" w14:textId="2C749588" w:rsidR="00FA0508" w:rsidRDefault="00FA0508">
    <w:pPr>
      <w:pStyle w:val="Sidehoved"/>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3DF69" w14:textId="0F995E92" w:rsidR="00FA0508" w:rsidRPr="00667792" w:rsidRDefault="00FA0508" w:rsidP="00667792">
    <w:pPr>
      <w:pStyle w:val="Sidehoved"/>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19A84" w14:textId="49CF3016" w:rsidR="00FA0508" w:rsidRDefault="00FA050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5980" w14:textId="56BCD722" w:rsidR="00FA0508" w:rsidRDefault="00FA0508">
    <w:pPr>
      <w:pStyle w:val="Sidehoved"/>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Sidehoved"/>
    </w:pPr>
  </w:p>
  <w:p w14:paraId="457BCDF6" w14:textId="77777777" w:rsidR="00FA0508" w:rsidRDefault="00FA0508">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15702" w14:textId="2E4737DD" w:rsidR="00FA0508" w:rsidRDefault="00FA0508">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50CF" w14:textId="7D36E45C" w:rsidR="00FA0508" w:rsidRPr="00ED2A8D" w:rsidRDefault="00FA0508" w:rsidP="008747E0">
    <w:pPr>
      <w:pStyle w:val="Sidehoved"/>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Sidehoved"/>
    </w:pPr>
  </w:p>
  <w:p w14:paraId="4196D5A3" w14:textId="77777777" w:rsidR="00FA0508" w:rsidRDefault="00FA0508" w:rsidP="008747E0">
    <w:pPr>
      <w:pStyle w:val="Sidehoved"/>
    </w:pPr>
  </w:p>
  <w:p w14:paraId="528EA521" w14:textId="77777777" w:rsidR="00FA0508" w:rsidRDefault="00FA0508" w:rsidP="008747E0">
    <w:pPr>
      <w:pStyle w:val="Sidehoved"/>
    </w:pPr>
  </w:p>
  <w:p w14:paraId="4561D7CD" w14:textId="77777777" w:rsidR="00FA0508" w:rsidRDefault="00FA0508" w:rsidP="008747E0">
    <w:pPr>
      <w:pStyle w:val="Sidehoved"/>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Sidehoved"/>
    </w:pPr>
  </w:p>
  <w:p w14:paraId="753D519B" w14:textId="77777777" w:rsidR="00FA0508" w:rsidRDefault="00FA0508" w:rsidP="00A05463">
    <w:pPr>
      <w:pStyle w:val="Brdtekst"/>
    </w:pPr>
    <w:r>
      <w:t>Revisions to this IALA document are to be noted in the table prior to the issue of a revised document.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29901" w14:textId="48E25798" w:rsidR="00FA0508" w:rsidRDefault="00FA0508">
    <w:pPr>
      <w:pStyle w:val="Sidehove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A0FE" w14:textId="6028949D" w:rsidR="00FA0508" w:rsidRDefault="00FA0508">
    <w:pPr>
      <w:pStyle w:val="Sidehoved"/>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21154" w14:textId="0FDA2327" w:rsidR="00FA0508" w:rsidRPr="00ED2A8D" w:rsidRDefault="00FA0508" w:rsidP="008747E0">
    <w:pPr>
      <w:pStyle w:val="Sidehoved"/>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Sidehoved"/>
    </w:pPr>
  </w:p>
  <w:p w14:paraId="28FE3B76" w14:textId="77777777" w:rsidR="00FA0508" w:rsidRDefault="00FA0508" w:rsidP="008747E0">
    <w:pPr>
      <w:pStyle w:val="Sidehoved"/>
    </w:pPr>
  </w:p>
  <w:p w14:paraId="3C3BE559" w14:textId="77777777" w:rsidR="00FA0508" w:rsidRDefault="00FA0508" w:rsidP="008747E0">
    <w:pPr>
      <w:pStyle w:val="Sidehoved"/>
    </w:pPr>
  </w:p>
  <w:p w14:paraId="60DA6C1C" w14:textId="77777777" w:rsidR="00FA0508" w:rsidRDefault="00FA0508" w:rsidP="008747E0">
    <w:pPr>
      <w:pStyle w:val="Sidehoved"/>
    </w:pPr>
  </w:p>
  <w:p w14:paraId="367253C7" w14:textId="20C758CA" w:rsidR="00FA0508" w:rsidRPr="00441393" w:rsidRDefault="00FA0508" w:rsidP="00441393">
    <w:pPr>
      <w:pStyle w:val="Contents"/>
    </w:pPr>
    <w:r>
      <w:t>CONTENTS</w:t>
    </w:r>
  </w:p>
  <w:p w14:paraId="5F253F10" w14:textId="77777777" w:rsidR="00FA0508" w:rsidRDefault="00FA0508" w:rsidP="0078486B">
    <w:pPr>
      <w:pStyle w:val="Sidehoved"/>
      <w:spacing w:line="140" w:lineRule="exact"/>
    </w:pPr>
  </w:p>
  <w:p w14:paraId="49DE4CE0" w14:textId="77777777" w:rsidR="00FA0508" w:rsidRPr="00AC33A2" w:rsidRDefault="00FA0508" w:rsidP="0078486B">
    <w:pPr>
      <w:pStyle w:val="Sidehoved"/>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F1644" w14:textId="3DE39DC6" w:rsidR="00FA0508" w:rsidRPr="00ED2A8D" w:rsidRDefault="00FA0508" w:rsidP="00C716E5">
    <w:pPr>
      <w:pStyle w:val="Sidehoved"/>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Sidehoved"/>
    </w:pPr>
  </w:p>
  <w:p w14:paraId="0B6E753A" w14:textId="77777777" w:rsidR="00FA0508" w:rsidRDefault="00FA0508" w:rsidP="00C716E5">
    <w:pPr>
      <w:pStyle w:val="Sidehoved"/>
    </w:pPr>
  </w:p>
  <w:p w14:paraId="2793F608" w14:textId="77777777" w:rsidR="00FA0508" w:rsidRDefault="00FA0508" w:rsidP="00C716E5">
    <w:pPr>
      <w:pStyle w:val="Sidehoved"/>
    </w:pPr>
  </w:p>
  <w:p w14:paraId="72526114" w14:textId="77777777" w:rsidR="00FA0508" w:rsidRDefault="00FA0508" w:rsidP="00C716E5">
    <w:pPr>
      <w:pStyle w:val="Sidehoved"/>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Sidehoved"/>
    </w:pPr>
  </w:p>
  <w:p w14:paraId="3B29FF0C" w14:textId="77777777" w:rsidR="00FA0508" w:rsidRPr="00AC33A2" w:rsidRDefault="00FA0508" w:rsidP="00C716E5">
    <w:pPr>
      <w:pStyle w:val="Sidehoved"/>
      <w:spacing w:line="140" w:lineRule="exact"/>
    </w:pPr>
  </w:p>
  <w:p w14:paraId="2FA22AF6" w14:textId="3B3E2EC3" w:rsidR="00FA0508" w:rsidRDefault="00FA0508">
    <w:pPr>
      <w:pStyle w:val="Sidehoved"/>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55F2" w14:textId="50215D43" w:rsidR="00FA0508" w:rsidRDefault="00FA050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Opstilling-talellerbogst"/>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3A9E3848"/>
    <w:lvl w:ilvl="0">
      <w:start w:val="1"/>
      <w:numFmt w:val="decimal"/>
      <w:pStyle w:val="Overskrift1"/>
      <w:lvlText w:val="%1."/>
      <w:lvlJc w:val="left"/>
      <w:pPr>
        <w:ind w:left="709" w:hanging="709"/>
      </w:pPr>
      <w:rPr>
        <w:rFonts w:asciiTheme="minorHAnsi" w:hAnsiTheme="minorHAnsi" w:hint="default"/>
        <w:b/>
        <w:i w:val="0"/>
        <w:color w:val="407EC9"/>
        <w:sz w:val="28"/>
      </w:rPr>
    </w:lvl>
    <w:lvl w:ilvl="1">
      <w:start w:val="1"/>
      <w:numFmt w:val="decimal"/>
      <w:pStyle w:val="Overskrift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8"/>
  </w:num>
  <w:num w:numId="16">
    <w:abstractNumId w:val="30"/>
  </w:num>
  <w:num w:numId="17">
    <w:abstractNumId w:val="11"/>
  </w:num>
  <w:num w:numId="18">
    <w:abstractNumId w:val="9"/>
  </w:num>
  <w:num w:numId="19">
    <w:abstractNumId w:val="31"/>
  </w:num>
  <w:num w:numId="20">
    <w:abstractNumId w:val="3"/>
  </w:num>
  <w:num w:numId="21">
    <w:abstractNumId w:val="29"/>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3"/>
  </w:num>
  <w:num w:numId="30">
    <w:abstractNumId w:val="10"/>
  </w:num>
  <w:num w:numId="31">
    <w:abstractNumId w:val="19"/>
  </w:num>
  <w:num w:numId="32">
    <w:abstractNumId w:val="0"/>
  </w:num>
  <w:num w:numId="33">
    <w:abstractNumId w:val="2"/>
  </w:num>
  <w:num w:numId="34">
    <w:abstractNumId w:val="2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kob Bang">
    <w15:presenceInfo w15:providerId="AD" w15:userId="S-1-5-21-2100284113-1573851820-878952375-23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4BEA"/>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1002"/>
    <w:rsid w:val="00A227BF"/>
    <w:rsid w:val="00A2370E"/>
    <w:rsid w:val="00A24838"/>
    <w:rsid w:val="00A25A03"/>
    <w:rsid w:val="00A2743E"/>
    <w:rsid w:val="00A30A9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Overskrift1">
    <w:name w:val="heading 1"/>
    <w:basedOn w:val="Normal"/>
    <w:next w:val="Heading1separatationline"/>
    <w:link w:val="Overskrift1Tegn"/>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link w:val="SidehovedTegn"/>
    <w:rsid w:val="00380350"/>
    <w:pPr>
      <w:spacing w:after="0" w:line="240" w:lineRule="exact"/>
    </w:pPr>
    <w:rPr>
      <w:sz w:val="20"/>
      <w:lang w:val="en-GB"/>
    </w:rPr>
  </w:style>
  <w:style w:type="character" w:customStyle="1" w:styleId="SidehovedTegn">
    <w:name w:val="Sidehoved Tegn"/>
    <w:basedOn w:val="Standardskrifttypeiafsnit"/>
    <w:link w:val="Sidehoved"/>
    <w:rsid w:val="00380350"/>
    <w:rPr>
      <w:sz w:val="20"/>
      <w:lang w:val="en-GB"/>
    </w:rPr>
  </w:style>
  <w:style w:type="paragraph" w:styleId="Sidefod">
    <w:name w:val="footer"/>
    <w:link w:val="SidefodTegn"/>
    <w:rsid w:val="00CF49CC"/>
    <w:pPr>
      <w:spacing w:after="0" w:line="240" w:lineRule="exact"/>
    </w:pPr>
    <w:rPr>
      <w:sz w:val="20"/>
      <w:lang w:val="en-GB"/>
    </w:rPr>
  </w:style>
  <w:style w:type="character" w:customStyle="1" w:styleId="SidefodTegn">
    <w:name w:val="Sidefod Tegn"/>
    <w:basedOn w:val="Standardskrifttypeiafsnit"/>
    <w:link w:val="Sidefod"/>
    <w:rsid w:val="00CF49CC"/>
    <w:rPr>
      <w:sz w:val="20"/>
      <w:lang w:val="en-GB"/>
    </w:rPr>
  </w:style>
  <w:style w:type="paragraph" w:styleId="Markeringsbobletekst">
    <w:name w:val="Balloon Text"/>
    <w:basedOn w:val="Normal"/>
    <w:link w:val="MarkeringsbobletekstTegn"/>
    <w:rsid w:val="00EB6F3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EB6F3C"/>
    <w:rPr>
      <w:rFonts w:ascii="Tahoma" w:hAnsi="Tahoma" w:cs="Tahoma"/>
      <w:sz w:val="16"/>
      <w:szCs w:val="16"/>
      <w:lang w:val="en-US"/>
    </w:rPr>
  </w:style>
  <w:style w:type="table" w:styleId="Tabel-Gitter">
    <w:name w:val="Table Grid"/>
    <w:basedOn w:val="Tabel-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typeiafsnit"/>
    <w:link w:val="Overskrift1"/>
    <w:rsid w:val="002C77F4"/>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typeiafsnit"/>
    <w:link w:val="Overskrift2"/>
    <w:rsid w:val="00A05463"/>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typeiafsnit"/>
    <w:link w:val="Overskrift3"/>
    <w:rsid w:val="00AD38F7"/>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typeiafsnit"/>
    <w:link w:val="Overskrift4"/>
    <w:rsid w:val="00AD38F7"/>
    <w:rPr>
      <w:rFonts w:asciiTheme="majorHAnsi" w:eastAsiaTheme="majorEastAsia" w:hAnsiTheme="majorHAnsi" w:cstheme="majorBidi"/>
      <w:b/>
      <w:bCs/>
      <w:iCs/>
      <w:color w:val="407EC9"/>
      <w:lang w:val="en-GB"/>
    </w:rPr>
  </w:style>
  <w:style w:type="character" w:customStyle="1" w:styleId="Overskrift5Tegn">
    <w:name w:val="Overskrift 5 Tegn"/>
    <w:basedOn w:val="Standardskrifttypeiafsnit"/>
    <w:link w:val="Overskrift5"/>
    <w:rsid w:val="00CF49CC"/>
    <w:rPr>
      <w:rFonts w:asciiTheme="majorHAnsi" w:eastAsiaTheme="majorEastAsia" w:hAnsiTheme="majorHAnsi" w:cstheme="majorBidi"/>
      <w:color w:val="002A45" w:themeColor="accent1" w:themeShade="7F"/>
      <w:sz w:val="18"/>
      <w:lang w:val="en-GB"/>
    </w:rPr>
  </w:style>
  <w:style w:type="character" w:customStyle="1" w:styleId="Overskrift6Tegn">
    <w:name w:val="Overskrift 6 Tegn"/>
    <w:basedOn w:val="Standardskrifttypeiafsni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typeiafsni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typeiafsni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typeiafsni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efod"/>
    <w:next w:val="Ing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ehoved"/>
    <w:rsid w:val="00441393"/>
    <w:pPr>
      <w:pBdr>
        <w:bottom w:val="single" w:sz="8" w:space="12" w:color="00558C" w:themeColor="accent1"/>
      </w:pBdr>
      <w:spacing w:before="100" w:line="560" w:lineRule="exact"/>
    </w:pPr>
    <w:rPr>
      <w:b/>
      <w:caps/>
      <w:color w:val="009FE3" w:themeColor="accent2"/>
      <w:sz w:val="56"/>
      <w:szCs w:val="56"/>
    </w:rPr>
  </w:style>
  <w:style w:type="paragraph" w:styleId="Indholdsfortegnelse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dholdsfortegnelse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rdskrifttypeiafsnit"/>
    <w:uiPriority w:val="99"/>
    <w:unhideWhenUsed/>
    <w:rsid w:val="00201337"/>
    <w:rPr>
      <w:color w:val="00558C" w:themeColor="accent1"/>
      <w:u w:val="single"/>
    </w:rPr>
  </w:style>
  <w:style w:type="paragraph" w:styleId="Opstilling-talellerbogst3">
    <w:name w:val="List Number 3"/>
    <w:basedOn w:val="Normal"/>
    <w:uiPriority w:val="99"/>
    <w:unhideWhenUsed/>
    <w:rsid w:val="00F90461"/>
    <w:pPr>
      <w:contextualSpacing/>
    </w:pPr>
  </w:style>
  <w:style w:type="paragraph" w:styleId="Listeoverfigurer">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kygge1">
    <w:name w:val="Medium Shading 1"/>
    <w:basedOn w:val="Tabel-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ledtekst">
    <w:name w:val="caption"/>
    <w:basedOn w:val="Normal"/>
    <w:next w:val="Normal"/>
    <w:uiPriority w:val="35"/>
    <w:rsid w:val="008C33B5"/>
    <w:rPr>
      <w:b/>
      <w:bCs/>
      <w:i/>
      <w:color w:val="575756"/>
      <w:sz w:val="22"/>
      <w:u w:val="single"/>
    </w:rPr>
  </w:style>
  <w:style w:type="paragraph" w:styleId="Indholdsfortegnelse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krifttypeiafsni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A67954"/>
    <w:pPr>
      <w:numPr>
        <w:numId w:val="3"/>
      </w:numPr>
      <w:spacing w:after="360"/>
    </w:pPr>
    <w:rPr>
      <w:b/>
      <w:i/>
      <w:caps/>
      <w:color w:val="407EC9"/>
      <w:sz w:val="28"/>
      <w:u w:val="single"/>
    </w:rPr>
  </w:style>
  <w:style w:type="character" w:customStyle="1" w:styleId="AnnexChar">
    <w:name w:val="Annex Char"/>
    <w:basedOn w:val="Standardskrifttypeiafsni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typeiafsnit"/>
    <w:link w:val="Brdtekst"/>
    <w:rsid w:val="00380350"/>
    <w:rPr>
      <w:lang w:val="en-GB"/>
    </w:rPr>
  </w:style>
  <w:style w:type="paragraph" w:customStyle="1" w:styleId="AnnexAHead3">
    <w:name w:val="Annex A Head 3"/>
    <w:basedOn w:val="Normal"/>
    <w:next w:val="Brdteks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2C77F4"/>
    <w:pPr>
      <w:numPr>
        <w:ilvl w:val="3"/>
        <w:numId w:val="11"/>
      </w:numPr>
      <w:spacing w:before="120" w:after="120" w:line="240" w:lineRule="auto"/>
    </w:pPr>
    <w:rPr>
      <w:rFonts w:eastAsia="Calibri" w:cs="Calibri"/>
      <w:b/>
      <w:color w:val="407EC9"/>
      <w:sz w:val="22"/>
      <w:lang w:eastAsia="en-GB"/>
    </w:rPr>
  </w:style>
  <w:style w:type="character" w:styleId="Kommentarhenvisning">
    <w:name w:val="annotation reference"/>
    <w:basedOn w:val="Standardskrifttypeiafsnit"/>
    <w:unhideWhenUsed/>
    <w:rsid w:val="00380350"/>
    <w:rPr>
      <w:noProof w:val="0"/>
      <w:sz w:val="18"/>
      <w:szCs w:val="18"/>
      <w:lang w:val="en-GB"/>
    </w:rPr>
  </w:style>
  <w:style w:type="paragraph" w:styleId="Kommentartekst">
    <w:name w:val="annotation text"/>
    <w:basedOn w:val="Normal"/>
    <w:link w:val="KommentartekstTegn"/>
    <w:unhideWhenUsed/>
    <w:rsid w:val="00380350"/>
    <w:pPr>
      <w:spacing w:line="240" w:lineRule="auto"/>
    </w:pPr>
    <w:rPr>
      <w:sz w:val="24"/>
      <w:szCs w:val="24"/>
    </w:rPr>
  </w:style>
  <w:style w:type="character" w:customStyle="1" w:styleId="KommentartekstTegn">
    <w:name w:val="Kommentartekst Tegn"/>
    <w:basedOn w:val="Standardskrifttypeiafsnit"/>
    <w:link w:val="Kommentartekst"/>
    <w:rsid w:val="00380350"/>
    <w:rPr>
      <w:sz w:val="24"/>
      <w:szCs w:val="24"/>
      <w:lang w:val="en-GB"/>
    </w:rPr>
  </w:style>
  <w:style w:type="paragraph" w:styleId="Kommentaremne">
    <w:name w:val="annotation subject"/>
    <w:basedOn w:val="Kommentartekst"/>
    <w:next w:val="Kommentartekst"/>
    <w:link w:val="KommentaremneTegn"/>
    <w:unhideWhenUsed/>
    <w:rsid w:val="00B70BD4"/>
    <w:rPr>
      <w:b/>
      <w:bCs/>
      <w:sz w:val="20"/>
      <w:szCs w:val="20"/>
    </w:rPr>
  </w:style>
  <w:style w:type="character" w:customStyle="1" w:styleId="KommentaremneTegn">
    <w:name w:val="Kommentaremne Tegn"/>
    <w:basedOn w:val="KommentartekstTegn"/>
    <w:link w:val="Kommentaremne"/>
    <w:rsid w:val="00B70BD4"/>
    <w:rPr>
      <w:b/>
      <w:bCs/>
      <w:sz w:val="20"/>
      <w:szCs w:val="20"/>
      <w:lang w:val="en-US"/>
    </w:rPr>
  </w:style>
  <w:style w:type="paragraph" w:styleId="Brdtekstindrykning3">
    <w:name w:val="Body Text Indent 3"/>
    <w:basedOn w:val="Normal"/>
    <w:link w:val="Brdtekstindrykning3Tegn"/>
    <w:semiHidden/>
    <w:unhideWhenUsed/>
    <w:rsid w:val="00CF49CC"/>
    <w:pPr>
      <w:spacing w:after="120"/>
      <w:ind w:left="360"/>
    </w:pPr>
    <w:rPr>
      <w:sz w:val="16"/>
      <w:szCs w:val="16"/>
    </w:rPr>
  </w:style>
  <w:style w:type="character" w:customStyle="1" w:styleId="Brdtekstindrykning3Tegn">
    <w:name w:val="Brødtekstindrykning 3 Tegn"/>
    <w:basedOn w:val="Standardskrifttypeiafsnit"/>
    <w:link w:val="Brdtekstindrykning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Billedtekst"/>
    <w:next w:val="Normal"/>
    <w:qFormat/>
    <w:rsid w:val="002A71CF"/>
    <w:pPr>
      <w:numPr>
        <w:numId w:val="6"/>
      </w:numPr>
      <w:tabs>
        <w:tab w:val="left" w:pos="851"/>
      </w:tabs>
      <w:spacing w:after="240"/>
      <w:ind w:left="851" w:hanging="851"/>
    </w:pPr>
  </w:style>
  <w:style w:type="paragraph" w:styleId="Opstilling-talellerbogst">
    <w:name w:val="List Number"/>
    <w:basedOn w:val="Normal"/>
    <w:semiHidden/>
    <w:rsid w:val="004F6196"/>
    <w:pPr>
      <w:numPr>
        <w:numId w:val="14"/>
      </w:numPr>
      <w:contextualSpacing/>
    </w:pPr>
  </w:style>
  <w:style w:type="paragraph" w:styleId="Indholdsfortegnelse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dnotetekst">
    <w:name w:val="footnote text"/>
    <w:basedOn w:val="Normal"/>
    <w:link w:val="FodnotetekstTegn"/>
    <w:uiPriority w:val="99"/>
    <w:unhideWhenUsed/>
    <w:rsid w:val="00332A7B"/>
    <w:pPr>
      <w:tabs>
        <w:tab w:val="left" w:pos="425"/>
      </w:tabs>
      <w:spacing w:line="240" w:lineRule="auto"/>
      <w:ind w:left="425" w:hanging="425"/>
    </w:pPr>
    <w:rPr>
      <w:szCs w:val="24"/>
      <w:vertAlign w:val="superscript"/>
    </w:rPr>
  </w:style>
  <w:style w:type="character" w:customStyle="1" w:styleId="FodnotetekstTegn">
    <w:name w:val="Fodnotetekst Tegn"/>
    <w:basedOn w:val="Standardskrifttypeiafsnit"/>
    <w:link w:val="Fodnotetekst"/>
    <w:uiPriority w:val="99"/>
    <w:rsid w:val="00332A7B"/>
    <w:rPr>
      <w:sz w:val="18"/>
      <w:szCs w:val="24"/>
      <w:vertAlign w:val="superscript"/>
      <w:lang w:val="en-GB"/>
    </w:rPr>
  </w:style>
  <w:style w:type="character" w:styleId="Fodnotehenvisning">
    <w:name w:val="footnote reference"/>
    <w:uiPriority w:val="99"/>
    <w:rsid w:val="00CF49CC"/>
    <w:rPr>
      <w:vertAlign w:val="superscript"/>
    </w:rPr>
  </w:style>
  <w:style w:type="character" w:styleId="Sideta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kelSektion">
    <w:name w:val="Outline List 3"/>
    <w:basedOn w:val="Ingenoversigt"/>
    <w:rsid w:val="004F6196"/>
    <w:pPr>
      <w:numPr>
        <w:numId w:val="7"/>
      </w:numPr>
    </w:pPr>
  </w:style>
  <w:style w:type="paragraph" w:styleId="Indholdsfortegnelse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dholdsfortegnelse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dholdsfortegnelse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dholdsfortegnelse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dholdsfortegnelse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oversigt">
    <w:name w:val="Document Map"/>
    <w:basedOn w:val="Normal"/>
    <w:link w:val="Dokumentoversig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oversigtTegn">
    <w:name w:val="Dokumentoversigt Tegn"/>
    <w:basedOn w:val="Standardskrifttypeiafsnit"/>
    <w:link w:val="Dokumentoversigt"/>
    <w:rsid w:val="008972C3"/>
    <w:rPr>
      <w:rFonts w:ascii="Tahoma" w:eastAsia="Times New Roman" w:hAnsi="Tahoma" w:cs="Times New Roman"/>
      <w:sz w:val="20"/>
      <w:szCs w:val="24"/>
      <w:shd w:val="clear" w:color="auto" w:fill="000080"/>
      <w:lang w:val="de-DE" w:eastAsia="de-DE"/>
    </w:rPr>
  </w:style>
  <w:style w:type="character" w:styleId="Besgt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steoverfigurer"/>
    <w:rsid w:val="00257E4A"/>
    <w:pPr>
      <w:tabs>
        <w:tab w:val="left" w:pos="1134"/>
        <w:tab w:val="right" w:pos="9781"/>
      </w:tabs>
    </w:pPr>
  </w:style>
  <w:style w:type="character" w:styleId="Fremhv">
    <w:name w:val="Emphasis"/>
    <w:rsid w:val="008972C3"/>
    <w:rPr>
      <w:i/>
      <w:iCs/>
    </w:rPr>
  </w:style>
  <w:style w:type="character" w:styleId="HTML-citat">
    <w:name w:val="HTML Cite"/>
    <w:rsid w:val="008972C3"/>
    <w:rPr>
      <w:i/>
      <w:iCs/>
    </w:rPr>
  </w:style>
  <w:style w:type="paragraph" w:customStyle="1" w:styleId="equation">
    <w:name w:val="equation"/>
    <w:basedOn w:val="Normal"/>
    <w:next w:val="Brdteks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el-Normal"/>
    <w:next w:val="Tabel-Git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typeiafsni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Billedtekst"/>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Ing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rdtekst"/>
    <w:rsid w:val="004F6196"/>
    <w:pPr>
      <w:numPr>
        <w:numId w:val="4"/>
      </w:numPr>
    </w:pPr>
  </w:style>
  <w:style w:type="paragraph" w:customStyle="1" w:styleId="AnnexBHead4">
    <w:name w:val="Annex B Head 4"/>
    <w:basedOn w:val="AnnexAHead4"/>
    <w:next w:val="Brdteks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dsholdertekst">
    <w:name w:val="Placeholder Text"/>
    <w:basedOn w:val="Standardskrifttypeiafsni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dholdsfortegnelse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rdteks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rdteks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rdtekst"/>
    <w:rsid w:val="00F11764"/>
    <w:pPr>
      <w:numPr>
        <w:ilvl w:val="2"/>
        <w:numId w:val="22"/>
      </w:numPr>
    </w:pPr>
    <w:rPr>
      <w:b/>
      <w:smallCaps/>
      <w:color w:val="407EC9"/>
      <w:lang w:eastAsia="de-DE"/>
    </w:rPr>
  </w:style>
  <w:style w:type="paragraph" w:customStyle="1" w:styleId="AnnexDHead4">
    <w:name w:val="Annex D Head 4"/>
    <w:basedOn w:val="Normal"/>
    <w:next w:val="Brdtekst"/>
    <w:rsid w:val="008E76B1"/>
    <w:pPr>
      <w:numPr>
        <w:ilvl w:val="3"/>
        <w:numId w:val="22"/>
      </w:numPr>
      <w:spacing w:before="120" w:after="120"/>
    </w:pPr>
    <w:rPr>
      <w:color w:val="407EC9"/>
      <w:sz w:val="22"/>
    </w:rPr>
  </w:style>
  <w:style w:type="paragraph" w:styleId="Slutnotetekst">
    <w:name w:val="endnote text"/>
    <w:basedOn w:val="Normal"/>
    <w:link w:val="SlutnotetekstTegn"/>
    <w:uiPriority w:val="99"/>
    <w:semiHidden/>
    <w:unhideWhenUsed/>
    <w:rsid w:val="004B39E5"/>
    <w:pPr>
      <w:spacing w:line="240" w:lineRule="auto"/>
    </w:pPr>
    <w:rPr>
      <w:sz w:val="24"/>
      <w:szCs w:val="24"/>
    </w:rPr>
  </w:style>
  <w:style w:type="character" w:customStyle="1" w:styleId="SlutnotetekstTegn">
    <w:name w:val="Slutnotetekst Tegn"/>
    <w:basedOn w:val="Standardskrifttypeiafsnit"/>
    <w:link w:val="Slutnotetekst"/>
    <w:uiPriority w:val="99"/>
    <w:semiHidden/>
    <w:rsid w:val="004B39E5"/>
    <w:rPr>
      <w:sz w:val="24"/>
      <w:szCs w:val="24"/>
      <w:lang w:val="en-GB"/>
    </w:rPr>
  </w:style>
  <w:style w:type="character" w:styleId="Slutnotehenvisning">
    <w:name w:val="endnote reference"/>
    <w:basedOn w:val="Standardskrifttypeiafsnit"/>
    <w:rsid w:val="004B39E5"/>
    <w:rPr>
      <w:vertAlign w:val="superscript"/>
    </w:rPr>
  </w:style>
  <w:style w:type="character" w:customStyle="1" w:styleId="ipa">
    <w:name w:val="ipa"/>
    <w:basedOn w:val="Standardskrifttypeiafsnit"/>
    <w:rsid w:val="005E3F1A"/>
  </w:style>
  <w:style w:type="character" w:customStyle="1" w:styleId="smallcaps">
    <w:name w:val="smallcaps"/>
    <w:basedOn w:val="Standardskrifttypeiafsnit"/>
    <w:rsid w:val="005E3F1A"/>
  </w:style>
  <w:style w:type="character" w:customStyle="1" w:styleId="reference-text">
    <w:name w:val="reference-text"/>
    <w:basedOn w:val="Standardskrifttypeiafsnit"/>
    <w:rsid w:val="007E7624"/>
  </w:style>
  <w:style w:type="paragraph" w:styleId="Listeafsnit">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Korrektur">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diagramLayout" Target="diagrams/layout1.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microsoft.com/office/2007/relationships/diagramDrawing" Target="diagrams/drawing2.xml"/><Relationship Id="rId42" Type="http://schemas.openxmlformats.org/officeDocument/2006/relationships/header" Target="header13.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Data" Target="diagrams/data1.xml"/><Relationship Id="rId33" Type="http://schemas.openxmlformats.org/officeDocument/2006/relationships/diagramColors" Target="diagrams/colors2.xml"/><Relationship Id="rId38" Type="http://schemas.openxmlformats.org/officeDocument/2006/relationships/footer" Target="footer6.xm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07/relationships/diagramDrawing" Target="diagrams/drawing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commentsExtended" Target="commentsExtended.xml"/><Relationship Id="rId32" Type="http://schemas.openxmlformats.org/officeDocument/2006/relationships/diagramQuickStyle" Target="diagrams/quickStyle2.xml"/><Relationship Id="rId37" Type="http://schemas.openxmlformats.org/officeDocument/2006/relationships/header" Target="header10.xml"/><Relationship Id="rId40" Type="http://schemas.openxmlformats.org/officeDocument/2006/relationships/image" Target="media/image6.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omments" Target="comments.xml"/><Relationship Id="rId28" Type="http://schemas.openxmlformats.org/officeDocument/2006/relationships/diagramColors" Target="diagrams/colors1.xml"/><Relationship Id="rId36"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diagramLayout" Target="diagrams/layout2.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diagramQuickStyle" Target="diagrams/quickStyle1.xml"/><Relationship Id="rId30" Type="http://schemas.openxmlformats.org/officeDocument/2006/relationships/diagramData" Target="diagrams/data2.xml"/><Relationship Id="rId35" Type="http://schemas.openxmlformats.org/officeDocument/2006/relationships/image" Target="media/image5.jpeg"/><Relationship Id="rId43"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244D0228-9E08-4C26-9E7C-D5BE7E9B9C8E}" type="presOf" srcId="{67E40DED-EB25-4DBC-B98E-05C0D381E8A3}" destId="{9B7FE6B8-1F40-40DC-89B1-9E81CDDA2F50}" srcOrd="1"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1D51C2EC-4572-409D-BE34-66574B53178D}" type="presOf" srcId="{04E689C0-B0CA-4B17-A758-71EF954B1240}" destId="{C66CECBA-063A-4292-877A-A186C81E95E3}" srcOrd="0"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A7192F24-D581-4E94-9ADB-EC655E2D150B}" type="presOf" srcId="{5905585A-0915-41C8-B167-9F507B35A56A}" destId="{4E7391A2-0BDE-4664-A9B1-C505136A9160}"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BEBC0361-A7E3-4790-898D-45A938472573}" type="presOf" srcId="{04E689C0-B0CA-4B17-A758-71EF954B1240}" destId="{ADC47F58-A680-4E60-8A66-3431F6B3F512}" srcOrd="1"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da-DK"/>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t>
        <a:bodyPr/>
        <a:lstStyle/>
        <a:p>
          <a:endParaRPr lang="da-DK"/>
        </a:p>
      </dgm:t>
    </dgm:pt>
    <dgm:pt modelId="{758F573B-18A0-4332-A1C5-CA480A2CA4D8}" type="pres">
      <dgm:prSet presAssocID="{9798BAA7-0E46-4FEE-9363-29D9DDC47CFD}" presName="descendantText" presStyleLbl="alignAcc1" presStyleIdx="0" presStyleCnt="7">
        <dgm:presLayoutVars>
          <dgm:bulletEnabled val="1"/>
        </dgm:presLayoutVars>
      </dgm:prSet>
      <dgm:spPr/>
      <dgm:t>
        <a:bodyPr/>
        <a:lstStyle/>
        <a:p>
          <a:endParaRPr lang="da-DK"/>
        </a:p>
      </dgm:t>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t>
        <a:bodyPr/>
        <a:lstStyle/>
        <a:p>
          <a:endParaRPr lang="da-DK"/>
        </a:p>
      </dgm:t>
    </dgm:pt>
    <dgm:pt modelId="{52B851BD-386E-4AC7-A605-151209365841}" type="pres">
      <dgm:prSet presAssocID="{714A9E8A-0C24-4AAB-AE45-D9C7BF1A5867}" presName="descendantText" presStyleLbl="alignAcc1" presStyleIdx="1" presStyleCnt="7">
        <dgm:presLayoutVars>
          <dgm:bulletEnabled val="1"/>
        </dgm:presLayoutVars>
      </dgm:prSet>
      <dgm:spPr/>
      <dgm:t>
        <a:bodyPr/>
        <a:lstStyle/>
        <a:p>
          <a:endParaRPr lang="da-DK"/>
        </a:p>
      </dgm:t>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t>
        <a:bodyPr/>
        <a:lstStyle/>
        <a:p>
          <a:endParaRPr lang="da-DK"/>
        </a:p>
      </dgm:t>
    </dgm:pt>
    <dgm:pt modelId="{DBE59D14-2E47-44EE-BB4A-EE26825B3C71}" type="pres">
      <dgm:prSet presAssocID="{2A85261F-5A56-401C-8991-535F174876DF}" presName="descendantText" presStyleLbl="alignAcc1" presStyleIdx="2" presStyleCnt="7">
        <dgm:presLayoutVars>
          <dgm:bulletEnabled val="1"/>
        </dgm:presLayoutVars>
      </dgm:prSet>
      <dgm:spPr/>
      <dgm:t>
        <a:bodyPr/>
        <a:lstStyle/>
        <a:p>
          <a:endParaRPr lang="da-DK"/>
        </a:p>
      </dgm:t>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t>
        <a:bodyPr/>
        <a:lstStyle/>
        <a:p>
          <a:endParaRPr lang="da-DK"/>
        </a:p>
      </dgm:t>
    </dgm:pt>
    <dgm:pt modelId="{F4767F08-B70F-4386-8390-7229E47AABD5}" type="pres">
      <dgm:prSet presAssocID="{252202F8-BF60-434C-B8FF-5FF1F60A39F0}" presName="descendantText" presStyleLbl="alignAcc1" presStyleIdx="3" presStyleCnt="7">
        <dgm:presLayoutVars>
          <dgm:bulletEnabled val="1"/>
        </dgm:presLayoutVars>
      </dgm:prSet>
      <dgm:spPr/>
      <dgm:t>
        <a:bodyPr/>
        <a:lstStyle/>
        <a:p>
          <a:endParaRPr lang="da-DK"/>
        </a:p>
      </dgm:t>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t>
        <a:bodyPr/>
        <a:lstStyle/>
        <a:p>
          <a:endParaRPr lang="da-DK"/>
        </a:p>
      </dgm:t>
    </dgm:pt>
    <dgm:pt modelId="{BFDA5DD2-280C-409D-BC15-C04939AF429C}" type="pres">
      <dgm:prSet presAssocID="{B9D6E34F-926B-4B2F-8F49-DDC3444CD378}" presName="descendantText" presStyleLbl="alignAcc1" presStyleIdx="4" presStyleCnt="7">
        <dgm:presLayoutVars>
          <dgm:bulletEnabled val="1"/>
        </dgm:presLayoutVars>
      </dgm:prSet>
      <dgm:spPr/>
      <dgm:t>
        <a:bodyPr/>
        <a:lstStyle/>
        <a:p>
          <a:endParaRPr lang="da-DK"/>
        </a:p>
      </dgm:t>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t>
        <a:bodyPr/>
        <a:lstStyle/>
        <a:p>
          <a:endParaRPr lang="da-DK"/>
        </a:p>
      </dgm:t>
    </dgm:pt>
    <dgm:pt modelId="{FB432494-05EE-4422-B516-208DC5D93BFD}" type="pres">
      <dgm:prSet presAssocID="{87EF3859-B553-4DC1-9003-783253D11353}" presName="descendantText" presStyleLbl="alignAcc1" presStyleIdx="5" presStyleCnt="7">
        <dgm:presLayoutVars>
          <dgm:bulletEnabled val="1"/>
        </dgm:presLayoutVars>
      </dgm:prSet>
      <dgm:spPr/>
      <dgm:t>
        <a:bodyPr/>
        <a:lstStyle/>
        <a:p>
          <a:endParaRPr lang="da-DK"/>
        </a:p>
      </dgm:t>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t>
        <a:bodyPr/>
        <a:lstStyle/>
        <a:p>
          <a:endParaRPr lang="da-DK"/>
        </a:p>
      </dgm:t>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t>
        <a:bodyPr/>
        <a:lstStyle/>
        <a:p>
          <a:endParaRPr lang="da-DK"/>
        </a:p>
      </dgm:t>
    </dgm:pt>
  </dgm:ptLst>
  <dgm:cxnLst>
    <dgm:cxn modelId="{20362201-F063-4B6E-8C03-48491B113832}" type="presOf" srcId="{1D0D4A66-E4BE-4F37-B757-808DC8284BB9}" destId="{758F573B-18A0-4332-A1C5-CA480A2CA4D8}" srcOrd="0" destOrd="0" presId="urn:microsoft.com/office/officeart/2005/8/layout/chevron2"/>
    <dgm:cxn modelId="{3F2D00BD-9B2D-4EB7-A56C-8DFE32CB1743}" srcId="{B9D6E34F-926B-4B2F-8F49-DDC3444CD378}" destId="{C662F761-ACE0-4BDF-A40C-5776D82D32F6}" srcOrd="0" destOrd="0" parTransId="{4E161B03-06A1-4E98-85BE-F683A2FAEF13}" sibTransId="{49941240-E7BD-441D-A574-65D6AA94B0C7}"/>
    <dgm:cxn modelId="{6C325F55-2D2A-432F-B9BD-ACD02DADD3D0}" type="presOf" srcId="{C662F761-ACE0-4BDF-A40C-5776D82D32F6}" destId="{BFDA5DD2-280C-409D-BC15-C04939AF429C}"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BB3E3ABE-AEE0-4A9A-998D-87DFF63B8065}" type="presOf" srcId="{2A85261F-5A56-401C-8991-535F174876DF}" destId="{43708076-9099-43C7-863E-3BC46FA0D448}" srcOrd="0" destOrd="0" presId="urn:microsoft.com/office/officeart/2005/8/layout/chevron2"/>
    <dgm:cxn modelId="{1BDC1EC1-A82E-4BE1-93B2-0C9DBA78C143}" type="presOf" srcId="{9B1DA351-E085-4C99-A6F1-113A8F3DBE4A}" destId="{F4767F08-B70F-4386-8390-7229E47AABD5}" srcOrd="0" destOrd="0" presId="urn:microsoft.com/office/officeart/2005/8/layout/chevron2"/>
    <dgm:cxn modelId="{752ECD2C-2991-4351-862F-BF53247B48F2}" type="presOf" srcId="{7BF98684-8AE1-4329-999F-F1135ABCD613}" destId="{52B851BD-386E-4AC7-A605-151209365841}"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31054D68-71EC-4BDD-9016-FB33CA363A2C}" type="presOf" srcId="{E0CAD212-6042-4A34-99A7-32AF70F4AC7F}" destId="{6F0CA167-64B7-4BBC-B777-624B8FE6C889}"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06E250F6-219A-410B-8BC5-CB6FAAF28824}" type="presOf" srcId="{B9D6E34F-926B-4B2F-8F49-DDC3444CD378}" destId="{194DAFF9-E01D-45C2-AE0E-1FBC87AC546D}"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9AD67C6C-4E5B-4DDA-BD91-0F237F124E7F}" srcId="{E0CAD212-6042-4A34-99A7-32AF70F4AC7F}" destId="{714A9E8A-0C24-4AAB-AE45-D9C7BF1A5867}" srcOrd="1" destOrd="0" parTransId="{8ED0F6B6-68A1-4896-AED8-57CE375A2BDD}" sibTransId="{4174FC51-810A-48BE-BA3A-29AF4B7442E2}"/>
    <dgm:cxn modelId="{69647457-CA1D-4237-8067-3D33BF129CB5}" srcId="{E0CAD212-6042-4A34-99A7-32AF70F4AC7F}" destId="{EE46FD47-57EC-415D-A17A-918B1F56CB49}" srcOrd="6" destOrd="0" parTransId="{1FE42D51-AC2E-4B1D-AD42-2B42EC703DA4}" sibTransId="{71527C1A-53A1-43CD-828F-455B00C06272}"/>
    <dgm:cxn modelId="{D442B896-D05D-4221-82A6-AD6D63FC333F}" type="presOf" srcId="{9798BAA7-0E46-4FEE-9363-29D9DDC47CFD}" destId="{0CC16A0E-79A9-4EBE-9A4B-28B0D79B7ACA}" srcOrd="0" destOrd="0" presId="urn:microsoft.com/office/officeart/2005/8/layout/chevron2"/>
    <dgm:cxn modelId="{6BD7F577-13A2-4E74-91B5-C2725B746E20}" type="presOf" srcId="{A8EA2A55-465E-4C22-A3F3-7DF38EFEF061}" destId="{8522CA0A-D5FD-45BB-AF0C-969864F766D3}" srcOrd="0" destOrd="0" presId="urn:microsoft.com/office/officeart/2005/8/layout/chevron2"/>
    <dgm:cxn modelId="{55D713B5-1079-4522-8830-40C8E5BD19D4}" srcId="{9798BAA7-0E46-4FEE-9363-29D9DDC47CFD}" destId="{1D0D4A66-E4BE-4F37-B757-808DC8284BB9}" srcOrd="0" destOrd="0" parTransId="{48620847-85B0-4D10-A514-7F9CCB8F3EDF}" sibTransId="{16665FB3-CD3A-4494-B781-83625C8D1995}"/>
    <dgm:cxn modelId="{AA4BC4C9-56D5-49F6-9B74-75139FD23B2F}" srcId="{714A9E8A-0C24-4AAB-AE45-D9C7BF1A5867}" destId="{7BF98684-8AE1-4329-999F-F1135ABCD613}" srcOrd="0" destOrd="0" parTransId="{E73E8576-C06D-4B88-B4A0-9CBF3AC9647F}" sibTransId="{1703165B-0464-47AB-8452-01B8977B13A9}"/>
    <dgm:cxn modelId="{B0F99F48-A26E-4E7A-9AFC-B167C1BA99F0}" srcId="{E0CAD212-6042-4A34-99A7-32AF70F4AC7F}" destId="{2A85261F-5A56-401C-8991-535F174876DF}" srcOrd="2" destOrd="0" parTransId="{E119E1D0-AF87-4A0F-8F37-A523D21D5FAC}" sibTransId="{DE25F289-7C79-408A-824F-8F3A850536C9}"/>
    <dgm:cxn modelId="{EE585663-3723-44D4-B5DC-388496EC7661}" type="presOf" srcId="{4EBDE4B8-9850-4B44-BE1E-ADEBE918A017}" destId="{FB432494-05EE-4422-B516-208DC5D93BFD}" srcOrd="0" destOrd="0" presId="urn:microsoft.com/office/officeart/2005/8/layout/chevron2"/>
    <dgm:cxn modelId="{C891F4EF-90A8-4033-92A2-F4C64432A2F8}" srcId="{E0CAD212-6042-4A34-99A7-32AF70F4AC7F}" destId="{B9D6E34F-926B-4B2F-8F49-DDC3444CD378}" srcOrd="4" destOrd="0" parTransId="{7F31B725-D317-4962-BC9F-CE0B2AF2AB21}" sibTransId="{088C085E-F347-427A-92D5-21C93DB6D775}"/>
    <dgm:cxn modelId="{0C4CACB3-B0CD-4385-AAF0-6CBED33BE15E}" srcId="{EE46FD47-57EC-415D-A17A-918B1F56CB49}" destId="{A8EA2A55-465E-4C22-A3F3-7DF38EFEF061}" srcOrd="0" destOrd="0" parTransId="{10B50647-C067-4BCF-A0D3-55965E42E4B8}" sibTransId="{8BA728FB-1639-4A44-8200-A9FC82BE86F7}"/>
    <dgm:cxn modelId="{9D8063DE-9323-409A-B974-7DBBF028DAAE}" type="presOf" srcId="{714A9E8A-0C24-4AAB-AE45-D9C7BF1A5867}" destId="{DC92668E-ACDE-43AD-B520-FC831E4210FA}" srcOrd="0" destOrd="0" presId="urn:microsoft.com/office/officeart/2005/8/layout/chevron2"/>
    <dgm:cxn modelId="{D34966B7-2EA5-4AEC-AB36-C76DC4B4A0F2}" srcId="{252202F8-BF60-434C-B8FF-5FF1F60A39F0}" destId="{9B1DA351-E085-4C99-A6F1-113A8F3DBE4A}" srcOrd="0" destOrd="0" parTransId="{8B8459A9-D9ED-42E9-B6FD-E417F203F4AB}" sibTransId="{160D4876-3897-4CC0-85F8-50AF1A740C73}"/>
    <dgm:cxn modelId="{D1CD909C-61E5-4D19-B747-79A306629850}" type="presOf" srcId="{EE46FD47-57EC-415D-A17A-918B1F56CB49}" destId="{CA6EA196-9E81-4802-8FD2-25016B2E28DC}" srcOrd="0" destOrd="0" presId="urn:microsoft.com/office/officeart/2005/8/layout/chevron2"/>
    <dgm:cxn modelId="{92BAEFD0-C970-4C9B-AF2C-CDF8CB6F25DF}" type="presOf" srcId="{87EF3859-B553-4DC1-9003-783253D11353}" destId="{190EBB08-8850-40A0-9D26-C7DC62BFC69B}"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10E6DFD8-6C0F-4CFE-93B6-0C562DE7D661}" type="presOf" srcId="{9F8C56AA-50D7-41B4-BD40-2A38F7473FDC}" destId="{DBE59D14-2E47-44EE-BB4A-EE26825B3C7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CBC59-9230-44CA-891C-35319907B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3541</Words>
  <Characters>21604</Characters>
  <Application>Microsoft Office Word</Application>
  <DocSecurity>0</DocSecurity>
  <Lines>180</Lines>
  <Paragraphs>50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25095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Jakob Bang</cp:lastModifiedBy>
  <cp:revision>5</cp:revision>
  <cp:lastPrinted>2017-12-01T15:12:00Z</cp:lastPrinted>
  <dcterms:created xsi:type="dcterms:W3CDTF">2019-04-04T09:38:00Z</dcterms:created>
  <dcterms:modified xsi:type="dcterms:W3CDTF">2019-04-04T10:11:00Z</dcterms:modified>
</cp:coreProperties>
</file>